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0D786">
      <w:pPr>
        <w:shd w:val="solid" w:color="FFFFFF" w:fill="auto"/>
        <w:autoSpaceDN w:val="0"/>
        <w:spacing w:line="600" w:lineRule="exact"/>
        <w:ind w:firstLine="5880" w:firstLineChars="2100"/>
        <w:jc w:val="left"/>
        <w:rPr>
          <w:rFonts w:ascii="黑体" w:hAnsi="黑体" w:eastAsia="黑体"/>
          <w:color w:val="000000"/>
          <w:sz w:val="28"/>
          <w:szCs w:val="28"/>
          <w:shd w:val="clear" w:color="auto" w:fill="FFFFFF"/>
        </w:rPr>
      </w:pPr>
      <w:bookmarkStart w:id="0" w:name="OLE_LINK12"/>
      <w:bookmarkStart w:id="12" w:name="_GoBack"/>
      <w:bookmarkEnd w:id="12"/>
      <w:r>
        <w:rPr>
          <w:rFonts w:hint="eastAsia" w:ascii="黑体" w:hAnsi="黑体" w:eastAsia="黑体"/>
          <w:color w:val="000000"/>
          <w:sz w:val="28"/>
          <w:szCs w:val="28"/>
          <w:shd w:val="clear" w:color="auto" w:fill="FFFFFF"/>
        </w:rPr>
        <w:t>合同编号：</w:t>
      </w:r>
    </w:p>
    <w:p w14:paraId="43C0C546">
      <w:pPr>
        <w:shd w:val="solid" w:color="FFFFFF" w:fill="auto"/>
        <w:autoSpaceDN w:val="0"/>
        <w:spacing w:line="600" w:lineRule="exact"/>
        <w:jc w:val="center"/>
        <w:rPr>
          <w:rFonts w:ascii="黑体" w:hAnsi="黑体" w:eastAsia="黑体"/>
          <w:color w:val="000000"/>
          <w:sz w:val="44"/>
          <w:szCs w:val="44"/>
          <w:shd w:val="clear" w:color="auto" w:fill="FFFFFF"/>
        </w:rPr>
      </w:pPr>
    </w:p>
    <w:p w14:paraId="6BA41B76">
      <w:pPr>
        <w:shd w:val="solid" w:color="FFFFFF" w:fill="auto"/>
        <w:autoSpaceDN w:val="0"/>
        <w:spacing w:line="600" w:lineRule="exact"/>
        <w:jc w:val="center"/>
        <w:rPr>
          <w:rFonts w:ascii="微软雅黑" w:hAnsi="微软雅黑" w:eastAsia="微软雅黑"/>
          <w:color w:val="000000"/>
          <w:sz w:val="44"/>
          <w:szCs w:val="44"/>
          <w:shd w:val="clear" w:color="auto" w:fill="FFFFFF"/>
        </w:rPr>
      </w:pPr>
      <w:r>
        <w:rPr>
          <w:rFonts w:ascii="微软雅黑" w:hAnsi="微软雅黑" w:eastAsia="微软雅黑"/>
          <w:color w:val="000000"/>
          <w:sz w:val="44"/>
          <w:szCs w:val="44"/>
          <w:shd w:val="clear" w:color="auto" w:fill="FFFFFF"/>
        </w:rPr>
        <w:t>临床试验协议</w:t>
      </w:r>
      <w:r>
        <w:rPr>
          <w:rFonts w:hint="eastAsia" w:ascii="微软雅黑" w:hAnsi="微软雅黑" w:eastAsia="微软雅黑"/>
          <w:color w:val="000000"/>
          <w:sz w:val="44"/>
          <w:szCs w:val="44"/>
          <w:shd w:val="clear" w:color="auto" w:fill="FFFFFF"/>
        </w:rPr>
        <w:t xml:space="preserve"> </w:t>
      </w:r>
    </w:p>
    <w:p w14:paraId="207DA7F4">
      <w:pPr>
        <w:tabs>
          <w:tab w:val="left" w:pos="20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720" w:lineRule="auto"/>
        <w:ind w:left="2628" w:leftChars="743" w:hanging="1068" w:hangingChars="445"/>
      </w:pPr>
      <w:r>
        <w:rPr>
          <w:rFonts w:hint="eastAsia" w:ascii="微软雅黑" w:hAnsi="微软雅黑" w:eastAsia="微软雅黑"/>
          <w:color w:val="000000"/>
          <w:sz w:val="24"/>
        </w:rPr>
        <w:tab/>
      </w:r>
      <w:r>
        <w:rPr>
          <w:rFonts w:ascii="微软雅黑" w:hAnsi="微软雅黑" w:eastAsia="微软雅黑"/>
          <w:color w:val="000000"/>
          <w:sz w:val="24"/>
        </w:rPr>
        <w:t xml:space="preserve"> </w:t>
      </w:r>
    </w:p>
    <w:tbl>
      <w:tblPr>
        <w:tblStyle w:val="9"/>
        <w:tblW w:w="0" w:type="auto"/>
        <w:tblInd w:w="0" w:type="dxa"/>
        <w:tblLayout w:type="autofit"/>
        <w:tblCellMar>
          <w:top w:w="0" w:type="dxa"/>
          <w:left w:w="108" w:type="dxa"/>
          <w:bottom w:w="0" w:type="dxa"/>
          <w:right w:w="108" w:type="dxa"/>
        </w:tblCellMar>
      </w:tblPr>
      <w:tblGrid>
        <w:gridCol w:w="2268"/>
        <w:gridCol w:w="7303"/>
      </w:tblGrid>
      <w:tr w14:paraId="1BD265FB">
        <w:tblPrEx>
          <w:tblCellMar>
            <w:top w:w="0" w:type="dxa"/>
            <w:left w:w="108" w:type="dxa"/>
            <w:bottom w:w="0" w:type="dxa"/>
            <w:right w:w="108" w:type="dxa"/>
          </w:tblCellMar>
        </w:tblPrEx>
        <w:trPr>
          <w:wBefore w:w="0" w:type="dxa"/>
          <w:wAfter w:w="0" w:type="dxa"/>
        </w:trPr>
        <w:tc>
          <w:tcPr>
            <w:tcW w:w="2268" w:type="dxa"/>
            <w:noWrap w:val="0"/>
            <w:vAlign w:val="top"/>
          </w:tcPr>
          <w:p w14:paraId="44AED235">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rPr>
              <w:t>项目名称:</w:t>
            </w:r>
          </w:p>
        </w:tc>
        <w:tc>
          <w:tcPr>
            <w:tcW w:w="7303" w:type="dxa"/>
            <w:noWrap w:val="0"/>
            <w:vAlign w:val="top"/>
          </w:tcPr>
          <w:p w14:paraId="5DAF588F">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rPr>
            </w:pPr>
          </w:p>
        </w:tc>
      </w:tr>
      <w:tr w14:paraId="6DE28034">
        <w:tblPrEx>
          <w:tblCellMar>
            <w:top w:w="0" w:type="dxa"/>
            <w:left w:w="108" w:type="dxa"/>
            <w:bottom w:w="0" w:type="dxa"/>
            <w:right w:w="108" w:type="dxa"/>
          </w:tblCellMar>
        </w:tblPrEx>
        <w:trPr>
          <w:wBefore w:w="0" w:type="dxa"/>
          <w:wAfter w:w="0" w:type="dxa"/>
        </w:trPr>
        <w:tc>
          <w:tcPr>
            <w:tcW w:w="2268" w:type="dxa"/>
            <w:noWrap w:val="0"/>
            <w:vAlign w:val="top"/>
          </w:tcPr>
          <w:p w14:paraId="5CC0A87E">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rPr>
            </w:pPr>
            <w:r>
              <w:rPr>
                <w:rFonts w:hint="eastAsia" w:ascii="宋体" w:hAnsi="宋体" w:cs="宋体"/>
                <w:color w:val="000000"/>
                <w:sz w:val="24"/>
              </w:rPr>
              <w:t>方案</w:t>
            </w:r>
            <w:r>
              <w:rPr>
                <w:rFonts w:ascii="宋体" w:hAnsi="宋体" w:cs="宋体"/>
                <w:color w:val="000000"/>
                <w:sz w:val="24"/>
              </w:rPr>
              <w:t>编号</w:t>
            </w:r>
          </w:p>
        </w:tc>
        <w:tc>
          <w:tcPr>
            <w:tcW w:w="7303" w:type="dxa"/>
            <w:noWrap w:val="0"/>
            <w:vAlign w:val="top"/>
          </w:tcPr>
          <w:p w14:paraId="1323792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rPr>
            </w:pPr>
          </w:p>
        </w:tc>
      </w:tr>
      <w:tr w14:paraId="01DF3FF2">
        <w:tblPrEx>
          <w:tblCellMar>
            <w:top w:w="0" w:type="dxa"/>
            <w:left w:w="108" w:type="dxa"/>
            <w:bottom w:w="0" w:type="dxa"/>
            <w:right w:w="108" w:type="dxa"/>
          </w:tblCellMar>
        </w:tblPrEx>
        <w:trPr>
          <w:wBefore w:w="0" w:type="dxa"/>
          <w:wAfter w:w="0" w:type="dxa"/>
        </w:trPr>
        <w:tc>
          <w:tcPr>
            <w:tcW w:w="2268" w:type="dxa"/>
            <w:noWrap w:val="0"/>
            <w:vAlign w:val="top"/>
          </w:tcPr>
          <w:p w14:paraId="372686C7">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rPr>
              <w:t>研究单位：</w:t>
            </w:r>
          </w:p>
        </w:tc>
        <w:tc>
          <w:tcPr>
            <w:tcW w:w="7303" w:type="dxa"/>
            <w:noWrap w:val="0"/>
            <w:vAlign w:val="top"/>
          </w:tcPr>
          <w:p w14:paraId="2454CC18">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rPr>
            </w:pPr>
            <w:r>
              <w:rPr>
                <w:rFonts w:hint="eastAsia" w:ascii="宋体" w:hAnsi="宋体" w:cs="宋体"/>
                <w:color w:val="000000"/>
                <w:sz w:val="24"/>
              </w:rPr>
              <w:t>山西省肿瘤医院</w:t>
            </w:r>
            <w:r>
              <w:rPr>
                <w:rFonts w:hint="eastAsia" w:ascii="宋体" w:hAnsi="宋体" w:cs="宋体"/>
                <w:color w:val="000000"/>
                <w:sz w:val="24"/>
              </w:rPr>
              <w:tab/>
            </w:r>
            <w:r>
              <w:rPr>
                <w:rFonts w:hint="eastAsia" w:ascii="宋体" w:hAnsi="宋体" w:cs="宋体"/>
                <w:color w:val="000000"/>
                <w:sz w:val="24"/>
              </w:rPr>
              <w:t>(中国医学科学院肿瘤医院山西医院）</w:t>
            </w:r>
          </w:p>
        </w:tc>
      </w:tr>
      <w:tr w14:paraId="19ACDB41">
        <w:tblPrEx>
          <w:tblCellMar>
            <w:top w:w="0" w:type="dxa"/>
            <w:left w:w="108" w:type="dxa"/>
            <w:bottom w:w="0" w:type="dxa"/>
            <w:right w:w="108" w:type="dxa"/>
          </w:tblCellMar>
        </w:tblPrEx>
        <w:trPr>
          <w:wBefore w:w="0" w:type="dxa"/>
          <w:wAfter w:w="0" w:type="dxa"/>
        </w:trPr>
        <w:tc>
          <w:tcPr>
            <w:tcW w:w="2268" w:type="dxa"/>
            <w:noWrap w:val="0"/>
            <w:vAlign w:val="top"/>
          </w:tcPr>
          <w:p w14:paraId="1895D4CC">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rPr>
              <w:t>主要研究者（PI）：</w:t>
            </w:r>
          </w:p>
        </w:tc>
        <w:tc>
          <w:tcPr>
            <w:tcW w:w="7303" w:type="dxa"/>
            <w:noWrap w:val="0"/>
            <w:vAlign w:val="top"/>
          </w:tcPr>
          <w:p w14:paraId="191CB04D">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r w14:paraId="2C34F5E4">
        <w:tblPrEx>
          <w:tblCellMar>
            <w:top w:w="0" w:type="dxa"/>
            <w:left w:w="108" w:type="dxa"/>
            <w:bottom w:w="0" w:type="dxa"/>
            <w:right w:w="108" w:type="dxa"/>
          </w:tblCellMar>
        </w:tblPrEx>
        <w:trPr>
          <w:wBefore w:w="0" w:type="dxa"/>
          <w:wAfter w:w="0" w:type="dxa"/>
        </w:trPr>
        <w:tc>
          <w:tcPr>
            <w:tcW w:w="2268" w:type="dxa"/>
            <w:noWrap w:val="0"/>
            <w:vAlign w:val="top"/>
          </w:tcPr>
          <w:p w14:paraId="279D0D24">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申办方:</w:t>
            </w:r>
          </w:p>
        </w:tc>
        <w:tc>
          <w:tcPr>
            <w:tcW w:w="7303" w:type="dxa"/>
            <w:noWrap w:val="0"/>
            <w:vAlign w:val="top"/>
          </w:tcPr>
          <w:p w14:paraId="52A4DEC3">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r w14:paraId="0D492979">
        <w:tblPrEx>
          <w:tblCellMar>
            <w:top w:w="0" w:type="dxa"/>
            <w:left w:w="108" w:type="dxa"/>
            <w:bottom w:w="0" w:type="dxa"/>
            <w:right w:w="108" w:type="dxa"/>
          </w:tblCellMar>
        </w:tblPrEx>
        <w:trPr>
          <w:wBefore w:w="0" w:type="dxa"/>
          <w:wAfter w:w="0" w:type="dxa"/>
        </w:trPr>
        <w:tc>
          <w:tcPr>
            <w:tcW w:w="2268" w:type="dxa"/>
            <w:noWrap w:val="0"/>
            <w:vAlign w:val="top"/>
          </w:tcPr>
          <w:p w14:paraId="071546AE">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CRO：</w:t>
            </w:r>
          </w:p>
        </w:tc>
        <w:tc>
          <w:tcPr>
            <w:tcW w:w="7303" w:type="dxa"/>
            <w:noWrap w:val="0"/>
            <w:vAlign w:val="top"/>
          </w:tcPr>
          <w:p w14:paraId="2201459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r w14:paraId="75A66C8C">
        <w:tblPrEx>
          <w:tblCellMar>
            <w:top w:w="0" w:type="dxa"/>
            <w:left w:w="108" w:type="dxa"/>
            <w:bottom w:w="0" w:type="dxa"/>
            <w:right w:w="108" w:type="dxa"/>
          </w:tblCellMar>
        </w:tblPrEx>
        <w:trPr>
          <w:wBefore w:w="0" w:type="dxa"/>
          <w:wAfter w:w="0" w:type="dxa"/>
        </w:trPr>
        <w:tc>
          <w:tcPr>
            <w:tcW w:w="2268" w:type="dxa"/>
            <w:noWrap w:val="0"/>
            <w:vAlign w:val="top"/>
          </w:tcPr>
          <w:p w14:paraId="44B98D6F">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r>
              <w:rPr>
                <w:rFonts w:hint="eastAsia" w:ascii="宋体" w:hAnsi="宋体" w:cs="宋体"/>
                <w:color w:val="000000"/>
                <w:sz w:val="24"/>
                <w:shd w:val="clear" w:color="auto" w:fill="FFFFFF"/>
              </w:rPr>
              <w:t>立项</w:t>
            </w:r>
            <w:r>
              <w:rPr>
                <w:rFonts w:ascii="宋体" w:hAnsi="宋体" w:cs="宋体"/>
                <w:color w:val="000000"/>
                <w:sz w:val="24"/>
                <w:shd w:val="clear" w:color="auto" w:fill="FFFFFF"/>
              </w:rPr>
              <w:t>编码：</w:t>
            </w:r>
          </w:p>
        </w:tc>
        <w:tc>
          <w:tcPr>
            <w:tcW w:w="7303" w:type="dxa"/>
            <w:noWrap w:val="0"/>
            <w:vAlign w:val="top"/>
          </w:tcPr>
          <w:p w14:paraId="22C5714E">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hint="eastAsia" w:ascii="宋体" w:hAnsi="宋体" w:cs="宋体"/>
                <w:color w:val="000000"/>
                <w:sz w:val="24"/>
                <w:shd w:val="clear" w:color="auto" w:fill="FFFFFF"/>
              </w:rPr>
            </w:pPr>
          </w:p>
        </w:tc>
      </w:tr>
    </w:tbl>
    <w:p w14:paraId="5297AAC2">
      <w:pPr>
        <w:jc w:val="center"/>
        <w:rPr>
          <w:rFonts w:ascii="微软雅黑" w:hAnsi="微软雅黑" w:eastAsia="微软雅黑"/>
          <w:bCs/>
          <w:color w:val="000000"/>
          <w:kern w:val="0"/>
          <w:sz w:val="24"/>
        </w:rPr>
      </w:pPr>
    </w:p>
    <w:p w14:paraId="103E22E2">
      <w:pPr>
        <w:jc w:val="center"/>
        <w:rPr>
          <w:rFonts w:ascii="微软雅黑" w:hAnsi="微软雅黑" w:eastAsia="微软雅黑"/>
          <w:bCs/>
          <w:color w:val="000000"/>
          <w:kern w:val="0"/>
          <w:sz w:val="24"/>
        </w:rPr>
      </w:pPr>
    </w:p>
    <w:p w14:paraId="661BFB4B">
      <w:pPr>
        <w:jc w:val="center"/>
        <w:rPr>
          <w:rFonts w:ascii="微软雅黑" w:hAnsi="微软雅黑" w:eastAsia="微软雅黑"/>
          <w:bCs/>
          <w:color w:val="000000"/>
          <w:kern w:val="0"/>
          <w:sz w:val="24"/>
        </w:rPr>
      </w:pPr>
    </w:p>
    <w:p w14:paraId="0AB34A82">
      <w:pPr>
        <w:jc w:val="center"/>
        <w:rPr>
          <w:rFonts w:ascii="微软雅黑" w:hAnsi="微软雅黑" w:eastAsia="微软雅黑"/>
          <w:bCs/>
          <w:color w:val="000000"/>
          <w:kern w:val="0"/>
          <w:sz w:val="24"/>
        </w:rPr>
      </w:pPr>
    </w:p>
    <w:p w14:paraId="4748F7FE">
      <w:pPr>
        <w:jc w:val="center"/>
        <w:rPr>
          <w:rFonts w:ascii="微软雅黑" w:hAnsi="微软雅黑" w:eastAsia="微软雅黑"/>
          <w:bCs/>
          <w:color w:val="000000"/>
          <w:kern w:val="0"/>
          <w:sz w:val="24"/>
        </w:rPr>
      </w:pPr>
    </w:p>
    <w:p w14:paraId="02316D4D">
      <w:pPr>
        <w:spacing w:before="312" w:beforeLines="100" w:line="120" w:lineRule="exact"/>
        <w:rPr>
          <w:color w:val="000000"/>
          <w:sz w:val="24"/>
        </w:rPr>
      </w:pPr>
    </w:p>
    <w:p w14:paraId="796AED36">
      <w:pPr>
        <w:spacing w:before="312" w:beforeLines="100" w:line="120" w:lineRule="exact"/>
        <w:rPr>
          <w:color w:val="000000"/>
          <w:sz w:val="24"/>
        </w:rPr>
      </w:pPr>
    </w:p>
    <w:p w14:paraId="021BE199">
      <w:pPr>
        <w:spacing w:before="312" w:beforeLines="100" w:line="120" w:lineRule="exact"/>
        <w:rPr>
          <w:color w:val="000000"/>
          <w:sz w:val="24"/>
        </w:rPr>
        <w:sectPr>
          <w:footerReference r:id="rId7" w:type="first"/>
          <w:footerReference r:id="rId5" w:type="default"/>
          <w:footerReference r:id="rId6" w:type="even"/>
          <w:pgSz w:w="11906" w:h="16838"/>
          <w:pgMar w:top="1440" w:right="1133" w:bottom="1440" w:left="1418" w:header="851" w:footer="992" w:gutter="0"/>
          <w:cols w:space="720" w:num="1"/>
          <w:docGrid w:type="linesAndChars" w:linePitch="312" w:charSpace="0"/>
        </w:sectPr>
      </w:pPr>
    </w:p>
    <w:bookmarkEnd w:id="0"/>
    <w:p w14:paraId="7A084CDC">
      <w:pPr>
        <w:spacing w:before="312" w:beforeLines="100" w:line="120" w:lineRule="exact"/>
        <w:rPr>
          <w:color w:val="000000"/>
          <w:sz w:val="24"/>
        </w:rPr>
      </w:pPr>
      <w:r>
        <w:rPr>
          <w:rFonts w:hint="eastAsia"/>
          <w:color w:val="000000"/>
          <w:sz w:val="24"/>
        </w:rPr>
        <w:t>本临床试验协议在以下各方之间达成：</w:t>
      </w:r>
    </w:p>
    <w:tbl>
      <w:tblPr>
        <w:tblStyle w:val="9"/>
        <w:tblW w:w="0" w:type="auto"/>
        <w:tblInd w:w="0" w:type="dxa"/>
        <w:tblLayout w:type="autofit"/>
        <w:tblCellMar>
          <w:top w:w="0" w:type="dxa"/>
          <w:left w:w="108" w:type="dxa"/>
          <w:bottom w:w="0" w:type="dxa"/>
          <w:right w:w="108" w:type="dxa"/>
        </w:tblCellMar>
      </w:tblPr>
      <w:tblGrid>
        <w:gridCol w:w="2449"/>
        <w:gridCol w:w="6073"/>
      </w:tblGrid>
      <w:tr w14:paraId="15329CB2">
        <w:tblPrEx>
          <w:tblCellMar>
            <w:top w:w="0" w:type="dxa"/>
            <w:left w:w="108" w:type="dxa"/>
            <w:bottom w:w="0" w:type="dxa"/>
            <w:right w:w="108" w:type="dxa"/>
          </w:tblCellMar>
        </w:tblPrEx>
        <w:tc>
          <w:tcPr>
            <w:tcW w:w="2449" w:type="dxa"/>
            <w:noWrap w:val="0"/>
            <w:vAlign w:val="top"/>
          </w:tcPr>
          <w:p w14:paraId="7D9D2EE5">
            <w:pPr>
              <w:spacing w:before="312" w:beforeLines="100" w:line="120" w:lineRule="exact"/>
              <w:rPr>
                <w:color w:val="000000"/>
                <w:sz w:val="24"/>
              </w:rPr>
            </w:pPr>
            <w:r>
              <w:rPr>
                <w:rFonts w:hint="eastAsia"/>
                <w:color w:val="000000"/>
                <w:sz w:val="24"/>
              </w:rPr>
              <w:t>甲方（申办方）：</w:t>
            </w:r>
          </w:p>
        </w:tc>
        <w:tc>
          <w:tcPr>
            <w:tcW w:w="6073" w:type="dxa"/>
            <w:noWrap w:val="0"/>
            <w:vAlign w:val="top"/>
          </w:tcPr>
          <w:p w14:paraId="6FABA47A">
            <w:pPr>
              <w:spacing w:before="312" w:beforeLines="100" w:line="120" w:lineRule="exact"/>
              <w:rPr>
                <w:rFonts w:hint="eastAsia"/>
                <w:color w:val="000000"/>
                <w:sz w:val="24"/>
              </w:rPr>
            </w:pPr>
            <w:r>
              <w:rPr>
                <w:rFonts w:hint="eastAsia"/>
                <w:color w:val="000000"/>
                <w:sz w:val="24"/>
              </w:rPr>
              <w:t>XXX公司或药厂</w:t>
            </w:r>
          </w:p>
        </w:tc>
      </w:tr>
      <w:tr w14:paraId="260514D8">
        <w:tblPrEx>
          <w:tblCellMar>
            <w:top w:w="0" w:type="dxa"/>
            <w:left w:w="108" w:type="dxa"/>
            <w:bottom w:w="0" w:type="dxa"/>
            <w:right w:w="108" w:type="dxa"/>
          </w:tblCellMar>
        </w:tblPrEx>
        <w:tc>
          <w:tcPr>
            <w:tcW w:w="2449" w:type="dxa"/>
            <w:noWrap w:val="0"/>
            <w:vAlign w:val="top"/>
          </w:tcPr>
          <w:p w14:paraId="7770FDC7">
            <w:pPr>
              <w:spacing w:before="312" w:beforeLines="100" w:line="120" w:lineRule="exact"/>
              <w:rPr>
                <w:color w:val="000000"/>
                <w:sz w:val="24"/>
              </w:rPr>
            </w:pPr>
            <w:r>
              <w:rPr>
                <w:rFonts w:hint="eastAsia"/>
                <w:color w:val="000000"/>
                <w:sz w:val="24"/>
              </w:rPr>
              <w:t>社会信用统一代码：</w:t>
            </w:r>
          </w:p>
        </w:tc>
        <w:tc>
          <w:tcPr>
            <w:tcW w:w="6073" w:type="dxa"/>
            <w:noWrap w:val="0"/>
            <w:vAlign w:val="top"/>
          </w:tcPr>
          <w:p w14:paraId="4D9C8BAA">
            <w:pPr>
              <w:spacing w:before="312" w:beforeLines="100" w:line="120" w:lineRule="exact"/>
              <w:rPr>
                <w:rFonts w:hint="eastAsia"/>
                <w:color w:val="000000"/>
                <w:sz w:val="24"/>
              </w:rPr>
            </w:pPr>
          </w:p>
        </w:tc>
      </w:tr>
      <w:tr w14:paraId="6B7837DA">
        <w:tblPrEx>
          <w:tblCellMar>
            <w:top w:w="0" w:type="dxa"/>
            <w:left w:w="108" w:type="dxa"/>
            <w:bottom w:w="0" w:type="dxa"/>
            <w:right w:w="108" w:type="dxa"/>
          </w:tblCellMar>
        </w:tblPrEx>
        <w:tc>
          <w:tcPr>
            <w:tcW w:w="2449" w:type="dxa"/>
            <w:noWrap w:val="0"/>
            <w:vAlign w:val="top"/>
          </w:tcPr>
          <w:p w14:paraId="71C4D590">
            <w:pPr>
              <w:spacing w:before="312" w:beforeLines="100" w:line="120" w:lineRule="exact"/>
              <w:rPr>
                <w:color w:val="000000"/>
                <w:sz w:val="24"/>
              </w:rPr>
            </w:pPr>
            <w:r>
              <w:rPr>
                <w:rFonts w:hint="eastAsia"/>
                <w:color w:val="000000"/>
                <w:sz w:val="24"/>
              </w:rPr>
              <w:t>地址：</w:t>
            </w:r>
          </w:p>
        </w:tc>
        <w:tc>
          <w:tcPr>
            <w:tcW w:w="6073" w:type="dxa"/>
            <w:noWrap w:val="0"/>
            <w:vAlign w:val="top"/>
          </w:tcPr>
          <w:p w14:paraId="45E155FD">
            <w:pPr>
              <w:spacing w:before="312" w:beforeLines="100" w:line="120" w:lineRule="exact"/>
              <w:rPr>
                <w:rFonts w:hint="eastAsia"/>
                <w:color w:val="000000"/>
                <w:sz w:val="24"/>
              </w:rPr>
            </w:pPr>
          </w:p>
        </w:tc>
      </w:tr>
      <w:tr w14:paraId="795ABB5D">
        <w:tc>
          <w:tcPr>
            <w:tcW w:w="2449" w:type="dxa"/>
            <w:noWrap w:val="0"/>
            <w:vAlign w:val="top"/>
          </w:tcPr>
          <w:p w14:paraId="093FE58D">
            <w:pPr>
              <w:spacing w:before="312" w:beforeLines="100" w:line="120" w:lineRule="exact"/>
              <w:rPr>
                <w:rFonts w:hint="eastAsia"/>
                <w:color w:val="000000"/>
                <w:sz w:val="24"/>
              </w:rPr>
            </w:pPr>
            <w:r>
              <w:rPr>
                <w:rFonts w:hint="eastAsia"/>
                <w:color w:val="000000"/>
                <w:sz w:val="24"/>
              </w:rPr>
              <w:t>联系人及联系电话</w:t>
            </w:r>
          </w:p>
        </w:tc>
        <w:tc>
          <w:tcPr>
            <w:tcW w:w="6073" w:type="dxa"/>
            <w:noWrap w:val="0"/>
            <w:vAlign w:val="top"/>
          </w:tcPr>
          <w:p w14:paraId="3A9CB6A1">
            <w:pPr>
              <w:spacing w:before="312" w:beforeLines="100" w:line="120" w:lineRule="exact"/>
              <w:rPr>
                <w:rFonts w:hint="eastAsia"/>
                <w:color w:val="000000"/>
                <w:sz w:val="24"/>
              </w:rPr>
            </w:pPr>
          </w:p>
        </w:tc>
      </w:tr>
      <w:tr w14:paraId="25B4530B">
        <w:tc>
          <w:tcPr>
            <w:tcW w:w="2449" w:type="dxa"/>
            <w:noWrap w:val="0"/>
            <w:vAlign w:val="top"/>
          </w:tcPr>
          <w:p w14:paraId="36C2AF3A">
            <w:pPr>
              <w:spacing w:before="312" w:beforeLines="100" w:line="120" w:lineRule="exact"/>
              <w:rPr>
                <w:color w:val="000000"/>
                <w:sz w:val="24"/>
              </w:rPr>
            </w:pPr>
            <w:r>
              <w:rPr>
                <w:rFonts w:hint="eastAsia"/>
                <w:color w:val="000000"/>
                <w:sz w:val="24"/>
              </w:rPr>
              <w:t>乙方：</w:t>
            </w:r>
          </w:p>
        </w:tc>
        <w:tc>
          <w:tcPr>
            <w:tcW w:w="6073" w:type="dxa"/>
            <w:noWrap w:val="0"/>
            <w:vAlign w:val="top"/>
          </w:tcPr>
          <w:p w14:paraId="0EA69556">
            <w:pPr>
              <w:spacing w:before="312" w:beforeLines="100" w:line="120" w:lineRule="exact"/>
              <w:rPr>
                <w:rFonts w:hint="eastAsia"/>
                <w:color w:val="000000"/>
                <w:sz w:val="24"/>
              </w:rPr>
            </w:pPr>
            <w:r>
              <w:rPr>
                <w:rFonts w:hint="eastAsia"/>
                <w:color w:val="000000"/>
                <w:sz w:val="24"/>
              </w:rPr>
              <w:t>山西省肿瘤医院(中国医学科学院肿瘤医院山西医院）</w:t>
            </w:r>
          </w:p>
        </w:tc>
      </w:tr>
      <w:tr w14:paraId="2E0D78FE">
        <w:tblPrEx>
          <w:tblCellMar>
            <w:top w:w="0" w:type="dxa"/>
            <w:left w:w="108" w:type="dxa"/>
            <w:bottom w:w="0" w:type="dxa"/>
            <w:right w:w="108" w:type="dxa"/>
          </w:tblCellMar>
        </w:tblPrEx>
        <w:tc>
          <w:tcPr>
            <w:tcW w:w="2449" w:type="dxa"/>
            <w:noWrap w:val="0"/>
            <w:vAlign w:val="top"/>
          </w:tcPr>
          <w:p w14:paraId="4BF4F731">
            <w:pPr>
              <w:spacing w:before="312" w:beforeLines="100" w:line="120" w:lineRule="exact"/>
              <w:rPr>
                <w:color w:val="000000"/>
                <w:sz w:val="24"/>
              </w:rPr>
            </w:pPr>
            <w:r>
              <w:rPr>
                <w:rFonts w:hint="eastAsia"/>
                <w:color w:val="000000"/>
                <w:sz w:val="24"/>
              </w:rPr>
              <w:t>社会信用统一代码：</w:t>
            </w:r>
          </w:p>
        </w:tc>
        <w:tc>
          <w:tcPr>
            <w:tcW w:w="6073" w:type="dxa"/>
            <w:noWrap w:val="0"/>
            <w:vAlign w:val="top"/>
          </w:tcPr>
          <w:p w14:paraId="1BCB2A46">
            <w:pPr>
              <w:spacing w:before="312" w:beforeLines="100" w:line="120" w:lineRule="exact"/>
              <w:rPr>
                <w:rFonts w:hint="eastAsia" w:ascii="宋体" w:hAnsi="宋体"/>
                <w:color w:val="000000"/>
                <w:sz w:val="24"/>
              </w:rPr>
            </w:pPr>
            <w:r>
              <w:rPr>
                <w:rFonts w:hint="eastAsia" w:ascii="宋体" w:hAnsi="宋体" w:cs="Helvetica Neue"/>
                <w:kern w:val="0"/>
                <w:sz w:val="24"/>
              </w:rPr>
              <w:t>12140000405704540</w:t>
            </w:r>
            <w:r>
              <w:rPr>
                <w:rFonts w:ascii="宋体" w:hAnsi="宋体" w:cs="Helvetica Neue"/>
                <w:kern w:val="0"/>
                <w:sz w:val="24"/>
              </w:rPr>
              <w:t>U</w:t>
            </w:r>
          </w:p>
        </w:tc>
      </w:tr>
      <w:tr w14:paraId="134BC5EB">
        <w:tblPrEx>
          <w:tblCellMar>
            <w:top w:w="0" w:type="dxa"/>
            <w:left w:w="108" w:type="dxa"/>
            <w:bottom w:w="0" w:type="dxa"/>
            <w:right w:w="108" w:type="dxa"/>
          </w:tblCellMar>
        </w:tblPrEx>
        <w:tc>
          <w:tcPr>
            <w:tcW w:w="2449" w:type="dxa"/>
            <w:noWrap w:val="0"/>
            <w:vAlign w:val="top"/>
          </w:tcPr>
          <w:p w14:paraId="469D8F0F">
            <w:pPr>
              <w:spacing w:before="312" w:beforeLines="100" w:line="120" w:lineRule="exact"/>
              <w:rPr>
                <w:color w:val="000000"/>
                <w:sz w:val="24"/>
              </w:rPr>
            </w:pPr>
            <w:r>
              <w:rPr>
                <w:rFonts w:hint="eastAsia"/>
                <w:color w:val="000000"/>
                <w:sz w:val="24"/>
              </w:rPr>
              <w:t>地址：</w:t>
            </w:r>
          </w:p>
        </w:tc>
        <w:tc>
          <w:tcPr>
            <w:tcW w:w="6073" w:type="dxa"/>
            <w:noWrap w:val="0"/>
            <w:vAlign w:val="top"/>
          </w:tcPr>
          <w:p w14:paraId="27E94E10">
            <w:pPr>
              <w:spacing w:before="312" w:beforeLines="100" w:line="120" w:lineRule="exact"/>
              <w:rPr>
                <w:rFonts w:hint="eastAsia"/>
                <w:color w:val="000000"/>
                <w:sz w:val="24"/>
              </w:rPr>
            </w:pPr>
            <w:r>
              <w:rPr>
                <w:rFonts w:hint="eastAsia"/>
                <w:color w:val="000000"/>
                <w:sz w:val="24"/>
              </w:rPr>
              <w:t>山西省太原市杏花岭区职工新街3号</w:t>
            </w:r>
          </w:p>
        </w:tc>
      </w:tr>
      <w:tr w14:paraId="5A731D38">
        <w:tblPrEx>
          <w:tblCellMar>
            <w:top w:w="0" w:type="dxa"/>
            <w:left w:w="108" w:type="dxa"/>
            <w:bottom w:w="0" w:type="dxa"/>
            <w:right w:w="108" w:type="dxa"/>
          </w:tblCellMar>
        </w:tblPrEx>
        <w:tc>
          <w:tcPr>
            <w:tcW w:w="2449" w:type="dxa"/>
            <w:noWrap w:val="0"/>
            <w:vAlign w:val="top"/>
          </w:tcPr>
          <w:p w14:paraId="44896C63">
            <w:pPr>
              <w:spacing w:before="312" w:beforeLines="100" w:line="120" w:lineRule="exact"/>
              <w:rPr>
                <w:color w:val="000000"/>
                <w:sz w:val="24"/>
              </w:rPr>
            </w:pPr>
            <w:r>
              <w:rPr>
                <w:rFonts w:hint="eastAsia"/>
                <w:color w:val="000000"/>
                <w:sz w:val="24"/>
              </w:rPr>
              <w:t>主要研究者（PI）：</w:t>
            </w:r>
          </w:p>
        </w:tc>
        <w:tc>
          <w:tcPr>
            <w:tcW w:w="6073" w:type="dxa"/>
            <w:noWrap w:val="0"/>
            <w:vAlign w:val="top"/>
          </w:tcPr>
          <w:p w14:paraId="4B4A9FD3">
            <w:pPr>
              <w:spacing w:before="312" w:beforeLines="100" w:line="120" w:lineRule="exact"/>
              <w:rPr>
                <w:rFonts w:hint="eastAsia"/>
                <w:color w:val="000000"/>
                <w:sz w:val="24"/>
              </w:rPr>
            </w:pPr>
          </w:p>
        </w:tc>
      </w:tr>
      <w:tr w14:paraId="2960C5A6">
        <w:tblPrEx>
          <w:tblCellMar>
            <w:top w:w="0" w:type="dxa"/>
            <w:left w:w="108" w:type="dxa"/>
            <w:bottom w:w="0" w:type="dxa"/>
            <w:right w:w="108" w:type="dxa"/>
          </w:tblCellMar>
        </w:tblPrEx>
        <w:tc>
          <w:tcPr>
            <w:tcW w:w="2449" w:type="dxa"/>
            <w:noWrap w:val="0"/>
            <w:vAlign w:val="top"/>
          </w:tcPr>
          <w:p w14:paraId="7A8B2A2E">
            <w:pPr>
              <w:spacing w:before="312" w:beforeLines="100" w:line="120" w:lineRule="exact"/>
              <w:rPr>
                <w:color w:val="000000"/>
                <w:sz w:val="24"/>
              </w:rPr>
            </w:pPr>
            <w:r>
              <w:rPr>
                <w:rFonts w:hint="eastAsia"/>
                <w:color w:val="000000"/>
                <w:sz w:val="24"/>
              </w:rPr>
              <w:t>联系人：</w:t>
            </w:r>
          </w:p>
        </w:tc>
        <w:tc>
          <w:tcPr>
            <w:tcW w:w="6073" w:type="dxa"/>
            <w:noWrap w:val="0"/>
            <w:vAlign w:val="top"/>
          </w:tcPr>
          <w:p w14:paraId="1A87CE6C">
            <w:pPr>
              <w:spacing w:before="312" w:beforeLines="100" w:line="120" w:lineRule="exact"/>
              <w:rPr>
                <w:rFonts w:hint="eastAsia"/>
                <w:color w:val="000000"/>
                <w:sz w:val="24"/>
              </w:rPr>
            </w:pPr>
          </w:p>
        </w:tc>
      </w:tr>
      <w:tr w14:paraId="48EBA625">
        <w:tblPrEx>
          <w:tblCellMar>
            <w:top w:w="0" w:type="dxa"/>
            <w:left w:w="108" w:type="dxa"/>
            <w:bottom w:w="0" w:type="dxa"/>
            <w:right w:w="108" w:type="dxa"/>
          </w:tblCellMar>
        </w:tblPrEx>
        <w:tc>
          <w:tcPr>
            <w:tcW w:w="2449" w:type="dxa"/>
            <w:noWrap w:val="0"/>
            <w:vAlign w:val="top"/>
          </w:tcPr>
          <w:p w14:paraId="062082DF">
            <w:pPr>
              <w:spacing w:before="312" w:beforeLines="100" w:line="120" w:lineRule="exact"/>
              <w:rPr>
                <w:rFonts w:hint="eastAsia"/>
                <w:color w:val="000000"/>
                <w:sz w:val="24"/>
              </w:rPr>
            </w:pPr>
            <w:commentRangeStart w:id="0"/>
            <w:r>
              <w:rPr>
                <w:rFonts w:hint="eastAsia"/>
                <w:color w:val="000000"/>
                <w:sz w:val="24"/>
              </w:rPr>
              <w:t>丙方（如适用）：</w:t>
            </w:r>
            <w:commentRangeEnd w:id="0"/>
            <w:r>
              <w:rPr>
                <w:sz w:val="24"/>
              </w:rPr>
              <w:commentReference w:id="0"/>
            </w:r>
          </w:p>
        </w:tc>
        <w:tc>
          <w:tcPr>
            <w:tcW w:w="6073" w:type="dxa"/>
            <w:noWrap w:val="0"/>
            <w:vAlign w:val="top"/>
          </w:tcPr>
          <w:p w14:paraId="4F72730E">
            <w:pPr>
              <w:spacing w:before="312" w:beforeLines="100" w:line="120" w:lineRule="exact"/>
              <w:rPr>
                <w:rFonts w:hint="eastAsia"/>
                <w:color w:val="000000"/>
                <w:sz w:val="24"/>
              </w:rPr>
            </w:pPr>
            <w:r>
              <w:rPr>
                <w:rFonts w:hint="eastAsia"/>
                <w:color w:val="000000"/>
                <w:sz w:val="24"/>
              </w:rPr>
              <w:t>CRO公司名称</w:t>
            </w:r>
          </w:p>
        </w:tc>
      </w:tr>
      <w:tr w14:paraId="0B245BC3">
        <w:tblPrEx>
          <w:tblCellMar>
            <w:top w:w="0" w:type="dxa"/>
            <w:left w:w="108" w:type="dxa"/>
            <w:bottom w:w="0" w:type="dxa"/>
            <w:right w:w="108" w:type="dxa"/>
          </w:tblCellMar>
        </w:tblPrEx>
        <w:tc>
          <w:tcPr>
            <w:tcW w:w="2449" w:type="dxa"/>
            <w:noWrap w:val="0"/>
            <w:vAlign w:val="top"/>
          </w:tcPr>
          <w:p w14:paraId="21A0C07C">
            <w:pPr>
              <w:spacing w:before="312" w:beforeLines="100" w:line="120" w:lineRule="exact"/>
              <w:rPr>
                <w:color w:val="000000"/>
                <w:sz w:val="24"/>
              </w:rPr>
            </w:pPr>
            <w:r>
              <w:rPr>
                <w:rFonts w:hint="eastAsia"/>
                <w:color w:val="000000"/>
                <w:sz w:val="24"/>
              </w:rPr>
              <w:t>社会信用统一代码：</w:t>
            </w:r>
          </w:p>
        </w:tc>
        <w:tc>
          <w:tcPr>
            <w:tcW w:w="6073" w:type="dxa"/>
            <w:noWrap w:val="0"/>
            <w:vAlign w:val="top"/>
          </w:tcPr>
          <w:p w14:paraId="6C75917D">
            <w:pPr>
              <w:spacing w:before="312" w:beforeLines="100" w:line="120" w:lineRule="exact"/>
              <w:rPr>
                <w:rFonts w:hint="eastAsia"/>
                <w:color w:val="000000"/>
                <w:sz w:val="24"/>
              </w:rPr>
            </w:pPr>
          </w:p>
        </w:tc>
      </w:tr>
      <w:tr w14:paraId="2AD69CBB">
        <w:tblPrEx>
          <w:tblCellMar>
            <w:top w:w="0" w:type="dxa"/>
            <w:left w:w="108" w:type="dxa"/>
            <w:bottom w:w="0" w:type="dxa"/>
            <w:right w:w="108" w:type="dxa"/>
          </w:tblCellMar>
        </w:tblPrEx>
        <w:tc>
          <w:tcPr>
            <w:tcW w:w="2449" w:type="dxa"/>
            <w:noWrap w:val="0"/>
            <w:vAlign w:val="top"/>
          </w:tcPr>
          <w:p w14:paraId="7FBB09AA">
            <w:pPr>
              <w:spacing w:before="312" w:beforeLines="100" w:line="120" w:lineRule="exact"/>
              <w:rPr>
                <w:rFonts w:hint="eastAsia"/>
                <w:color w:val="000000"/>
                <w:sz w:val="24"/>
              </w:rPr>
            </w:pPr>
            <w:r>
              <w:rPr>
                <w:rFonts w:hint="eastAsia"/>
                <w:color w:val="000000"/>
                <w:sz w:val="24"/>
              </w:rPr>
              <w:t>地址：</w:t>
            </w:r>
          </w:p>
        </w:tc>
        <w:tc>
          <w:tcPr>
            <w:tcW w:w="6073" w:type="dxa"/>
            <w:noWrap w:val="0"/>
            <w:vAlign w:val="top"/>
          </w:tcPr>
          <w:p w14:paraId="68EE6E6D">
            <w:pPr>
              <w:spacing w:before="312" w:beforeLines="100" w:line="120" w:lineRule="exact"/>
              <w:rPr>
                <w:rFonts w:hint="eastAsia"/>
                <w:color w:val="000000"/>
                <w:sz w:val="24"/>
              </w:rPr>
            </w:pPr>
          </w:p>
        </w:tc>
      </w:tr>
      <w:tr w14:paraId="13086A49">
        <w:tblPrEx>
          <w:tblCellMar>
            <w:top w:w="0" w:type="dxa"/>
            <w:left w:w="108" w:type="dxa"/>
            <w:bottom w:w="0" w:type="dxa"/>
            <w:right w:w="108" w:type="dxa"/>
          </w:tblCellMar>
        </w:tblPrEx>
        <w:tc>
          <w:tcPr>
            <w:tcW w:w="2449" w:type="dxa"/>
            <w:noWrap w:val="0"/>
            <w:vAlign w:val="top"/>
          </w:tcPr>
          <w:p w14:paraId="3383B5B3">
            <w:pPr>
              <w:spacing w:before="312" w:beforeLines="100" w:line="120" w:lineRule="exact"/>
              <w:rPr>
                <w:rFonts w:hint="eastAsia"/>
                <w:color w:val="000000"/>
                <w:sz w:val="24"/>
              </w:rPr>
            </w:pPr>
            <w:r>
              <w:rPr>
                <w:rFonts w:hint="eastAsia"/>
                <w:color w:val="000000"/>
                <w:sz w:val="24"/>
              </w:rPr>
              <w:t>联系人及联系电话：</w:t>
            </w:r>
          </w:p>
        </w:tc>
        <w:tc>
          <w:tcPr>
            <w:tcW w:w="6073" w:type="dxa"/>
            <w:noWrap w:val="0"/>
            <w:vAlign w:val="top"/>
          </w:tcPr>
          <w:p w14:paraId="13514F6B">
            <w:pPr>
              <w:spacing w:before="312" w:beforeLines="100" w:line="120" w:lineRule="exact"/>
              <w:rPr>
                <w:rFonts w:hint="eastAsia"/>
                <w:color w:val="000000"/>
                <w:sz w:val="24"/>
              </w:rPr>
            </w:pPr>
          </w:p>
        </w:tc>
      </w:tr>
    </w:tbl>
    <w:p w14:paraId="26EBB622">
      <w:pPr>
        <w:spacing w:line="360" w:lineRule="exact"/>
        <w:rPr>
          <w:color w:val="000000"/>
          <w:sz w:val="24"/>
        </w:rPr>
      </w:pPr>
    </w:p>
    <w:p w14:paraId="2911CB23">
      <w:pPr>
        <w:rPr>
          <w:color w:val="000000"/>
          <w:sz w:val="24"/>
        </w:rPr>
      </w:pPr>
    </w:p>
    <w:p w14:paraId="55CBC393">
      <w:pPr>
        <w:autoSpaceDE w:val="0"/>
        <w:autoSpaceDN w:val="0"/>
        <w:adjustRightInd w:val="0"/>
        <w:spacing w:line="360" w:lineRule="auto"/>
        <w:ind w:firstLine="720" w:firstLineChars="300"/>
        <w:jc w:val="left"/>
        <w:rPr>
          <w:color w:val="000000"/>
          <w:sz w:val="24"/>
        </w:rPr>
      </w:pPr>
      <w:r>
        <w:rPr>
          <w:rFonts w:hint="eastAsia" w:ascii="宋体" w:hAnsi="宋体"/>
          <w:color w:val="000000"/>
          <w:sz w:val="24"/>
        </w:rPr>
        <w:t>XX</w:t>
      </w:r>
      <w:r>
        <w:rPr>
          <w:rFonts w:hint="eastAsia"/>
          <w:color w:val="000000"/>
          <w:sz w:val="24"/>
        </w:rPr>
        <w:t>公司开发的XX药物，于X年X月X日获得国家药品监督管理局临床研究批准（临床批件号：XX ）。</w:t>
      </w:r>
    </w:p>
    <w:p w14:paraId="6334FCAE">
      <w:pPr>
        <w:autoSpaceDE w:val="0"/>
        <w:autoSpaceDN w:val="0"/>
        <w:adjustRightInd w:val="0"/>
        <w:spacing w:line="360" w:lineRule="auto"/>
        <w:ind w:firstLine="720" w:firstLineChars="300"/>
        <w:jc w:val="left"/>
        <w:rPr>
          <w:color w:val="000000"/>
          <w:sz w:val="24"/>
          <w:u w:val="single"/>
        </w:rPr>
      </w:pPr>
      <w:r>
        <w:rPr>
          <w:rFonts w:hint="eastAsia"/>
          <w:color w:val="000000"/>
          <w:sz w:val="24"/>
        </w:rPr>
        <w:t>本研究为（国际多中心、国内多中心、国际/国内单中心、研究者发起）X期临床试验研究。研究牵头PI是XXXX医院的XXX教授。本项目或受XX项目资助，项目号XX (如有项目资助请填充、特别是属于国家级创新工程等项目涉及药物请填写)。</w:t>
      </w:r>
    </w:p>
    <w:p w14:paraId="7D649BE2">
      <w:pPr>
        <w:autoSpaceDE w:val="0"/>
        <w:autoSpaceDN w:val="0"/>
        <w:adjustRightInd w:val="0"/>
        <w:spacing w:line="360" w:lineRule="auto"/>
        <w:ind w:firstLine="720" w:firstLineChars="300"/>
        <w:jc w:val="left"/>
        <w:rPr>
          <w:rFonts w:ascii="黑体" w:hAnsi="黑体" w:eastAsia="黑体"/>
          <w:color w:val="000000"/>
          <w:sz w:val="24"/>
        </w:rPr>
      </w:pPr>
      <w:r>
        <w:rPr>
          <w:rFonts w:hint="eastAsia"/>
          <w:color w:val="000000"/>
          <w:sz w:val="24"/>
        </w:rPr>
        <w:t>现委托山西省肿瘤医院XXX教授作为主要研究者（PI）承担此项临床研究。各方将</w:t>
      </w:r>
      <w:r>
        <w:rPr>
          <w:rFonts w:hint="eastAsia" w:ascii="宋体" w:cs="宋体"/>
          <w:kern w:val="0"/>
          <w:sz w:val="24"/>
        </w:rPr>
        <w:t>遵循平等互利、诚实信用、共同参与、共享成果的原则，</w:t>
      </w:r>
      <w:r>
        <w:rPr>
          <w:rFonts w:hint="eastAsia"/>
          <w:color w:val="000000"/>
          <w:sz w:val="24"/>
        </w:rPr>
        <w:t>开展“</w:t>
      </w:r>
      <w:r>
        <w:rPr>
          <w:rFonts w:hint="eastAsia"/>
          <w:color w:val="000000"/>
          <w:sz w:val="24"/>
          <w:u w:val="single"/>
        </w:rPr>
        <w:t>XX研究</w:t>
      </w:r>
      <w:r>
        <w:rPr>
          <w:rFonts w:hint="eastAsia"/>
          <w:color w:val="000000"/>
          <w:sz w:val="24"/>
        </w:rPr>
        <w:t>”临床试验，国家药品监督管理局药物临床试验登记号为“XX”/在Clinical Trials网站登记号为“XX”/在中国临床试验注册中心网站登记号为“XX”。具体协议如下：</w:t>
      </w:r>
    </w:p>
    <w:p w14:paraId="3599F992">
      <w:pPr>
        <w:spacing w:line="360" w:lineRule="auto"/>
        <w:rPr>
          <w:rFonts w:ascii="黑体" w:hAnsi="黑体" w:eastAsia="黑体"/>
          <w:color w:val="000000"/>
          <w:sz w:val="24"/>
        </w:rPr>
      </w:pPr>
      <w:r>
        <w:rPr>
          <w:rFonts w:ascii="黑体" w:hAnsi="黑体" w:eastAsia="黑体"/>
          <w:color w:val="000000"/>
          <w:sz w:val="24"/>
        </w:rPr>
        <w:br w:type="page"/>
      </w:r>
      <w:r>
        <w:rPr>
          <w:rFonts w:hint="eastAsia" w:ascii="黑体" w:hAnsi="黑体" w:eastAsia="黑体"/>
          <w:b/>
          <w:bCs/>
          <w:color w:val="000000"/>
          <w:sz w:val="24"/>
        </w:rPr>
        <w:t>一、甲方责任(申办方或CRO)</w:t>
      </w:r>
      <w:r>
        <w:rPr>
          <w:rFonts w:hint="eastAsia" w:ascii="黑体" w:hAnsi="黑体" w:eastAsia="黑体"/>
          <w:color w:val="000000"/>
          <w:sz w:val="24"/>
        </w:rPr>
        <w:t>：</w:t>
      </w:r>
    </w:p>
    <w:p w14:paraId="7D4FAD0B">
      <w:pPr>
        <w:numPr>
          <w:ilvl w:val="0"/>
          <w:numId w:val="1"/>
        </w:numPr>
        <w:spacing w:line="360" w:lineRule="auto"/>
        <w:rPr>
          <w:color w:val="000000"/>
          <w:sz w:val="24"/>
        </w:rPr>
      </w:pPr>
      <w:r>
        <w:rPr>
          <w:rFonts w:hint="eastAsia"/>
          <w:color w:val="000000"/>
          <w:sz w:val="24"/>
        </w:rPr>
        <w:t>遵守国家法规政策，严格遵照试验研究批件，在与本项目PI充分沟通后，按双方商定意见，制定临床研究方案及本方案开展所需SOP/制度。</w:t>
      </w:r>
    </w:p>
    <w:p w14:paraId="28E58825">
      <w:pPr>
        <w:numPr>
          <w:ilvl w:val="0"/>
          <w:numId w:val="1"/>
        </w:numPr>
        <w:spacing w:line="360" w:lineRule="auto"/>
        <w:rPr>
          <w:color w:val="000000"/>
          <w:sz w:val="24"/>
        </w:rPr>
      </w:pPr>
      <w:r>
        <w:rPr>
          <w:rFonts w:hint="eastAsia"/>
          <w:color w:val="000000"/>
          <w:sz w:val="24"/>
        </w:rPr>
        <w:t>负责免费提供临床试验药品（按试验方案，需提供试验药、对照药、联合用药、安慰剂及其它研究方案涉及药物），并保证产品生产、转运质量符合国家标准，且在有效期之内。</w:t>
      </w:r>
    </w:p>
    <w:p w14:paraId="69990AA7">
      <w:pPr>
        <w:numPr>
          <w:ilvl w:val="0"/>
          <w:numId w:val="1"/>
        </w:numPr>
        <w:spacing w:line="360" w:lineRule="auto"/>
        <w:rPr>
          <w:color w:val="000000"/>
          <w:sz w:val="24"/>
        </w:rPr>
      </w:pPr>
      <w:r>
        <w:rPr>
          <w:rFonts w:hint="eastAsia"/>
          <w:color w:val="000000"/>
          <w:sz w:val="24"/>
        </w:rPr>
        <w:t>负责临床试验方案、病人知情同意书和病例观察表（CRF）等印制工作。</w:t>
      </w:r>
    </w:p>
    <w:p w14:paraId="75295F7C">
      <w:pPr>
        <w:numPr>
          <w:ilvl w:val="0"/>
          <w:numId w:val="1"/>
        </w:numPr>
        <w:spacing w:line="360" w:lineRule="auto"/>
        <w:rPr>
          <w:color w:val="000000"/>
          <w:sz w:val="24"/>
        </w:rPr>
      </w:pPr>
      <w:r>
        <w:rPr>
          <w:rFonts w:hint="eastAsia"/>
          <w:color w:val="000000"/>
          <w:sz w:val="24"/>
        </w:rPr>
        <w:t>协助乙方组织临床研究会、启动会和总结会等，并负责会议所需费用。</w:t>
      </w:r>
    </w:p>
    <w:p w14:paraId="366A7383">
      <w:pPr>
        <w:numPr>
          <w:ilvl w:val="0"/>
          <w:numId w:val="1"/>
        </w:numPr>
        <w:spacing w:line="360" w:lineRule="auto"/>
        <w:rPr>
          <w:color w:val="000000"/>
          <w:sz w:val="24"/>
        </w:rPr>
      </w:pPr>
      <w:r>
        <w:rPr>
          <w:rFonts w:hint="eastAsia"/>
          <w:color w:val="000000"/>
          <w:sz w:val="24"/>
        </w:rPr>
        <w:t>定期了解临床研究进展情况，并协助乙方解决所遇到的问题。</w:t>
      </w:r>
    </w:p>
    <w:p w14:paraId="0D4B04B9">
      <w:pPr>
        <w:numPr>
          <w:ilvl w:val="0"/>
          <w:numId w:val="1"/>
        </w:numPr>
        <w:spacing w:line="360" w:lineRule="auto"/>
        <w:rPr>
          <w:color w:val="000000"/>
          <w:sz w:val="24"/>
        </w:rPr>
      </w:pPr>
      <w:r>
        <w:rPr>
          <w:rFonts w:hint="eastAsia"/>
          <w:color w:val="000000"/>
          <w:sz w:val="24"/>
        </w:rPr>
        <w:t>为了保证临床研究质量，在临床试验开始前提供GCP培训。</w:t>
      </w:r>
    </w:p>
    <w:p w14:paraId="09A5A2D9">
      <w:pPr>
        <w:numPr>
          <w:ilvl w:val="0"/>
          <w:numId w:val="1"/>
        </w:numPr>
        <w:spacing w:line="360" w:lineRule="auto"/>
        <w:rPr>
          <w:color w:val="000000"/>
          <w:sz w:val="24"/>
        </w:rPr>
      </w:pPr>
      <w:r>
        <w:rPr>
          <w:rFonts w:hint="eastAsia"/>
          <w:color w:val="000000"/>
          <w:sz w:val="24"/>
        </w:rPr>
        <w:t>为了保证临床研究质量，负责提供监查员（</w:t>
      </w:r>
      <w:r>
        <w:rPr>
          <w:color w:val="000000"/>
          <w:sz w:val="24"/>
        </w:rPr>
        <w:t>monitor</w:t>
      </w:r>
      <w:r>
        <w:rPr>
          <w:rFonts w:hint="eastAsia"/>
          <w:color w:val="000000"/>
          <w:sz w:val="24"/>
        </w:rPr>
        <w:t>），定期检查CRF表并审核入组病人的合理性。</w:t>
      </w:r>
    </w:p>
    <w:p w14:paraId="2421218B">
      <w:pPr>
        <w:numPr>
          <w:ilvl w:val="0"/>
          <w:numId w:val="1"/>
        </w:numPr>
        <w:spacing w:line="360" w:lineRule="auto"/>
        <w:rPr>
          <w:color w:val="000000"/>
          <w:sz w:val="24"/>
        </w:rPr>
      </w:pPr>
      <w:r>
        <w:rPr>
          <w:rFonts w:hint="eastAsia"/>
          <w:color w:val="000000"/>
          <w:sz w:val="24"/>
        </w:rPr>
        <w:t>负责对临床试验的数据进行处理，并出具合格的数据处理报告。</w:t>
      </w:r>
    </w:p>
    <w:p w14:paraId="0783AF2C">
      <w:pPr>
        <w:numPr>
          <w:ilvl w:val="0"/>
          <w:numId w:val="1"/>
        </w:numPr>
        <w:spacing w:line="360" w:lineRule="auto"/>
        <w:rPr>
          <w:color w:val="000000"/>
          <w:sz w:val="24"/>
        </w:rPr>
      </w:pPr>
      <w:r>
        <w:rPr>
          <w:rFonts w:hint="eastAsia"/>
          <w:color w:val="000000"/>
          <w:sz w:val="24"/>
        </w:rPr>
        <w:t>在临床试验过程中，如果发生与临床试验相关的不良反应及严重不良事件给病人造成损伤，以及因此而引发的医疗纠纷所涉及的赔偿由甲方负责。但因研究者未经甲方许可，违反研究方案规定内容引发损伤除外。</w:t>
      </w:r>
    </w:p>
    <w:p w14:paraId="06D66754">
      <w:pPr>
        <w:numPr>
          <w:ilvl w:val="0"/>
          <w:numId w:val="1"/>
        </w:numPr>
        <w:spacing w:line="360" w:lineRule="auto"/>
        <w:rPr>
          <w:color w:val="000000"/>
          <w:sz w:val="24"/>
        </w:rPr>
      </w:pPr>
      <w:r>
        <w:rPr>
          <w:rFonts w:hint="eastAsia"/>
          <w:color w:val="000000"/>
          <w:sz w:val="24"/>
        </w:rPr>
        <w:t>享有该项临床研究的结果和各种相关资料，并有权使用和收集相关文章和资料。</w:t>
      </w:r>
    </w:p>
    <w:p w14:paraId="12355916">
      <w:pPr>
        <w:numPr>
          <w:ilvl w:val="0"/>
          <w:numId w:val="1"/>
        </w:numPr>
        <w:spacing w:line="360" w:lineRule="auto"/>
        <w:rPr>
          <w:color w:val="000000"/>
          <w:sz w:val="24"/>
        </w:rPr>
      </w:pPr>
      <w:r>
        <w:rPr>
          <w:rFonts w:hint="eastAsia"/>
          <w:color w:val="000000"/>
          <w:sz w:val="24"/>
        </w:rPr>
        <w:t>如本项目需要委托SMO公司</w:t>
      </w:r>
      <w:r>
        <w:rPr>
          <w:rFonts w:hint="eastAsia"/>
          <w:sz w:val="24"/>
        </w:rPr>
        <w:t>作为临床研究支持协助方，提供CRC人员辅助乙方主要研究者开展本项研究，甲方需负担相应费用。具体责任及支付细节，需通过三方协议规定。</w:t>
      </w:r>
    </w:p>
    <w:p w14:paraId="5317A73C">
      <w:pPr>
        <w:numPr>
          <w:ilvl w:val="0"/>
          <w:numId w:val="1"/>
        </w:numPr>
        <w:spacing w:line="360" w:lineRule="auto"/>
        <w:rPr>
          <w:color w:val="000000"/>
          <w:sz w:val="24"/>
        </w:rPr>
      </w:pPr>
      <w:r>
        <w:rPr>
          <w:rFonts w:hint="eastAsia"/>
          <w:color w:val="000000"/>
          <w:sz w:val="24"/>
        </w:rPr>
        <w:t xml:space="preserve"> 了解并遵守国家对于遗传资源相关要求的法律法规，对本项目获得国家遗传资源相关许可负责，保证在未取得相关许可前，不开展临床试验。</w:t>
      </w:r>
    </w:p>
    <w:p w14:paraId="0AD8D874">
      <w:pPr>
        <w:spacing w:line="360" w:lineRule="auto"/>
        <w:rPr>
          <w:rFonts w:ascii="黑体" w:hAnsi="黑体" w:eastAsia="黑体"/>
          <w:color w:val="000000"/>
          <w:sz w:val="24"/>
        </w:rPr>
      </w:pPr>
      <w:r>
        <w:rPr>
          <w:rFonts w:hint="eastAsia" w:ascii="黑体" w:hAnsi="黑体" w:eastAsia="黑体"/>
          <w:b/>
          <w:bCs/>
          <w:color w:val="000000"/>
          <w:sz w:val="24"/>
        </w:rPr>
        <w:t>二、乙方责任(研究机构)</w:t>
      </w:r>
      <w:r>
        <w:rPr>
          <w:rFonts w:hint="eastAsia" w:ascii="黑体" w:hAnsi="黑体" w:eastAsia="黑体"/>
          <w:color w:val="000000"/>
          <w:sz w:val="24"/>
        </w:rPr>
        <w:t>：</w:t>
      </w:r>
    </w:p>
    <w:p w14:paraId="3B949D92">
      <w:pPr>
        <w:numPr>
          <w:ilvl w:val="0"/>
          <w:numId w:val="2"/>
        </w:numPr>
        <w:spacing w:line="360" w:lineRule="auto"/>
        <w:rPr>
          <w:color w:val="000000"/>
          <w:sz w:val="24"/>
        </w:rPr>
      </w:pPr>
      <w:r>
        <w:rPr>
          <w:rFonts w:hint="eastAsia"/>
          <w:color w:val="000000"/>
          <w:sz w:val="24"/>
        </w:rPr>
        <w:t>负责按照研究方案及国家规定、GCP要求安排本中心PI实施临床实验。</w:t>
      </w:r>
    </w:p>
    <w:p w14:paraId="4A9FB761">
      <w:pPr>
        <w:numPr>
          <w:ilvl w:val="0"/>
          <w:numId w:val="2"/>
        </w:numPr>
        <w:spacing w:line="360" w:lineRule="auto"/>
        <w:rPr>
          <w:color w:val="000000"/>
          <w:sz w:val="24"/>
        </w:rPr>
      </w:pPr>
      <w:r>
        <w:rPr>
          <w:rFonts w:hint="eastAsia"/>
          <w:color w:val="000000"/>
          <w:sz w:val="24"/>
        </w:rPr>
        <w:t>按照国家规定和GCP要求监督研究者开展临床试验，并监督研究者认真、及时填写CRF 表格。</w:t>
      </w:r>
    </w:p>
    <w:p w14:paraId="20E2B5DA">
      <w:pPr>
        <w:numPr>
          <w:ilvl w:val="0"/>
          <w:numId w:val="2"/>
        </w:numPr>
        <w:spacing w:line="360" w:lineRule="auto"/>
        <w:rPr>
          <w:color w:val="000000"/>
          <w:sz w:val="24"/>
        </w:rPr>
      </w:pPr>
      <w:r>
        <w:rPr>
          <w:rFonts w:hint="eastAsia"/>
          <w:color w:val="000000"/>
          <w:sz w:val="24"/>
        </w:rPr>
        <w:t>在试验进行期间接受监查员（</w:t>
      </w:r>
      <w:r>
        <w:rPr>
          <w:color w:val="000000"/>
          <w:sz w:val="24"/>
        </w:rPr>
        <w:t>monitor</w:t>
      </w:r>
      <w:r>
        <w:rPr>
          <w:rFonts w:hint="eastAsia"/>
          <w:color w:val="000000"/>
          <w:sz w:val="24"/>
        </w:rPr>
        <w:t>）对临床质量的检查、监察，及时发现研究实施过程中存在问题并给予改正，配合国家监管机构对试验项目的核查、稽查。</w:t>
      </w:r>
    </w:p>
    <w:p w14:paraId="1F6F5288">
      <w:pPr>
        <w:numPr>
          <w:ilvl w:val="0"/>
          <w:numId w:val="2"/>
        </w:numPr>
        <w:spacing w:line="360" w:lineRule="auto"/>
        <w:rPr>
          <w:color w:val="000000"/>
          <w:sz w:val="24"/>
        </w:rPr>
      </w:pPr>
      <w:r>
        <w:rPr>
          <w:rFonts w:hint="eastAsia"/>
          <w:color w:val="000000"/>
          <w:sz w:val="24"/>
        </w:rPr>
        <w:t>在试验期间如果出现任何不良事件，应当及时给予处理，保证病人的安全。</w:t>
      </w:r>
    </w:p>
    <w:p w14:paraId="1C9D8A46">
      <w:pPr>
        <w:numPr>
          <w:ilvl w:val="0"/>
          <w:numId w:val="2"/>
        </w:numPr>
        <w:spacing w:line="360" w:lineRule="auto"/>
        <w:rPr>
          <w:color w:val="000000"/>
          <w:sz w:val="24"/>
        </w:rPr>
      </w:pPr>
      <w:r>
        <w:rPr>
          <w:rFonts w:hint="eastAsia"/>
          <w:color w:val="000000"/>
          <w:sz w:val="24"/>
        </w:rPr>
        <w:t>临床试验在本合同签字后开始实施（计划实施时间为X年X月），并尽量按照试验进度完成该项研究。</w:t>
      </w:r>
    </w:p>
    <w:p w14:paraId="5DA0420F">
      <w:pPr>
        <w:numPr>
          <w:ilvl w:val="0"/>
          <w:numId w:val="2"/>
        </w:numPr>
        <w:spacing w:line="360" w:lineRule="auto"/>
        <w:rPr>
          <w:color w:val="000000"/>
          <w:sz w:val="24"/>
        </w:rPr>
      </w:pPr>
      <w:r>
        <w:rPr>
          <w:rFonts w:hint="eastAsia"/>
          <w:color w:val="000000"/>
          <w:sz w:val="24"/>
        </w:rPr>
        <w:t>在试验结束后负责监察研究完成情况、审查CRF表的质量、审核研究流程、保管研究原始数据，出具完整、合格的总结报告，并交给甲方留档保存。</w:t>
      </w:r>
    </w:p>
    <w:p w14:paraId="0CF4F1EE">
      <w:pPr>
        <w:numPr>
          <w:ilvl w:val="0"/>
          <w:numId w:val="2"/>
        </w:numPr>
        <w:spacing w:line="360" w:lineRule="auto"/>
        <w:rPr>
          <w:color w:val="000000"/>
          <w:sz w:val="24"/>
        </w:rPr>
      </w:pPr>
      <w:r>
        <w:rPr>
          <w:rFonts w:hint="eastAsia"/>
          <w:color w:val="000000"/>
          <w:sz w:val="24"/>
        </w:rPr>
        <w:t>临床研究结束后，乙方在发表与本研究有关的相关文章时应事先征求甲方同意，注明研究药物为甲方研制生产，同时将文章复印交甲方保存。</w:t>
      </w:r>
    </w:p>
    <w:p w14:paraId="5973DC2A">
      <w:pPr>
        <w:pStyle w:val="18"/>
        <w:numPr>
          <w:ilvl w:val="0"/>
          <w:numId w:val="2"/>
        </w:numPr>
        <w:spacing w:line="360" w:lineRule="auto"/>
        <w:ind w:firstLineChars="0"/>
        <w:rPr>
          <w:color w:val="000000"/>
          <w:sz w:val="24"/>
        </w:rPr>
      </w:pPr>
      <w:r>
        <w:rPr>
          <w:rFonts w:hint="eastAsia"/>
          <w:color w:val="000000"/>
          <w:sz w:val="24"/>
        </w:rPr>
        <w:t>乙方保存临床试验资料至试验结束后5年。到期前至少60天，由甲方主动联系乙方，讨论资料保存事宜。</w:t>
      </w:r>
    </w:p>
    <w:p w14:paraId="3D9E3C57">
      <w:pPr>
        <w:spacing w:line="360" w:lineRule="auto"/>
        <w:rPr>
          <w:b/>
          <w:bCs/>
          <w:color w:val="000000"/>
          <w:sz w:val="24"/>
        </w:rPr>
      </w:pPr>
      <w:commentRangeStart w:id="1"/>
      <w:r>
        <w:rPr>
          <w:rFonts w:hint="eastAsia"/>
          <w:b/>
          <w:bCs/>
          <w:color w:val="000000"/>
          <w:sz w:val="24"/>
        </w:rPr>
        <w:t>三、临床研究经费</w:t>
      </w:r>
      <w:commentRangeEnd w:id="1"/>
      <w:r>
        <w:commentReference w:id="1"/>
      </w:r>
    </w:p>
    <w:p w14:paraId="133EECD1">
      <w:pPr>
        <w:tabs>
          <w:tab w:val="left" w:pos="1134"/>
        </w:tabs>
        <w:spacing w:line="360" w:lineRule="auto"/>
        <w:ind w:firstLine="420"/>
        <w:rPr>
          <w:rFonts w:hint="eastAsia"/>
          <w:color w:val="000000"/>
          <w:sz w:val="24"/>
        </w:rPr>
      </w:pPr>
      <w:r>
        <w:rPr>
          <w:rFonts w:hint="eastAsia"/>
          <w:color w:val="000000"/>
          <w:sz w:val="24"/>
        </w:rPr>
        <w:t>甲方需按照约定向乙方提供临床研究经费，以保证研究顺利开展。</w:t>
      </w:r>
    </w:p>
    <w:p w14:paraId="33E46F89">
      <w:pPr>
        <w:numPr>
          <w:ilvl w:val="0"/>
          <w:numId w:val="3"/>
        </w:numPr>
        <w:spacing w:line="360" w:lineRule="auto"/>
        <w:rPr>
          <w:color w:val="000000"/>
          <w:sz w:val="24"/>
        </w:rPr>
      </w:pPr>
      <w:r>
        <w:rPr>
          <w:rFonts w:hint="eastAsia"/>
          <w:sz w:val="24"/>
        </w:rPr>
        <w:t>伦理委员会审批费</w:t>
      </w:r>
      <w:r>
        <w:rPr>
          <w:rFonts w:hint="eastAsia"/>
          <w:color w:val="000000"/>
          <w:sz w:val="24"/>
        </w:rPr>
        <w:t>：</w:t>
      </w:r>
    </w:p>
    <w:p w14:paraId="6EEEC92A">
      <w:pPr>
        <w:spacing w:line="360" w:lineRule="auto"/>
        <w:ind w:firstLine="480" w:firstLineChars="200"/>
        <w:rPr>
          <w:color w:val="000000"/>
          <w:sz w:val="24"/>
        </w:rPr>
      </w:pPr>
      <w:r>
        <w:rPr>
          <w:rFonts w:hint="eastAsia"/>
          <w:color w:val="000000"/>
          <w:sz w:val="24"/>
        </w:rPr>
        <w:t>伦理委员会</w:t>
      </w:r>
      <w:r>
        <w:rPr>
          <w:color w:val="000000"/>
          <w:sz w:val="24"/>
        </w:rPr>
        <w:t>会议审查每次</w:t>
      </w:r>
      <w:r>
        <w:rPr>
          <w:rFonts w:hint="eastAsia"/>
          <w:color w:val="000000"/>
          <w:sz w:val="24"/>
        </w:rPr>
        <w:t>6000元，快速审查每次</w:t>
      </w:r>
      <w:r>
        <w:rPr>
          <w:color w:val="000000"/>
          <w:sz w:val="24"/>
        </w:rPr>
        <w:t>2000</w:t>
      </w:r>
      <w:r>
        <w:rPr>
          <w:rFonts w:hint="eastAsia"/>
          <w:color w:val="000000"/>
          <w:sz w:val="24"/>
        </w:rPr>
        <w:t>元，按实际情况在伦理审批前支付。</w:t>
      </w:r>
    </w:p>
    <w:p w14:paraId="1B937E97">
      <w:pPr>
        <w:numPr>
          <w:ilvl w:val="0"/>
          <w:numId w:val="3"/>
        </w:numPr>
        <w:rPr>
          <w:color w:val="000000"/>
          <w:sz w:val="24"/>
        </w:rPr>
      </w:pPr>
      <w:r>
        <w:rPr>
          <w:rFonts w:hint="eastAsia"/>
          <w:color w:val="000000"/>
          <w:sz w:val="24"/>
        </w:rPr>
        <w:t>临床试验协议费用：</w:t>
      </w:r>
    </w:p>
    <w:p w14:paraId="52154F6E">
      <w:pPr>
        <w:spacing w:line="360" w:lineRule="auto"/>
        <w:rPr>
          <w:color w:val="000000"/>
          <w:sz w:val="24"/>
        </w:rPr>
      </w:pPr>
      <w:r>
        <w:rPr>
          <w:rFonts w:hint="eastAsia"/>
          <w:color w:val="000000"/>
          <w:sz w:val="24"/>
        </w:rPr>
        <w:t>（1）受试者检查费及耗材费：</w:t>
      </w:r>
    </w:p>
    <w:p w14:paraId="0DA03E59">
      <w:pPr>
        <w:spacing w:line="360" w:lineRule="auto"/>
        <w:rPr>
          <w:ins w:id="0" w:author="PC" w:date="2023-08-24T08:39:00Z"/>
          <w:color w:val="000000"/>
          <w:sz w:val="24"/>
        </w:rPr>
      </w:pPr>
      <w:r>
        <w:rPr>
          <w:rFonts w:hint="eastAsia" w:ascii="宋体" w:hAnsi="宋体" w:cs="宋体"/>
          <w:color w:val="000000"/>
          <w:sz w:val="24"/>
        </w:rPr>
        <w:t>①</w:t>
      </w:r>
      <w:r>
        <w:rPr>
          <w:rFonts w:hint="eastAsia"/>
          <w:color w:val="000000"/>
          <w:sz w:val="24"/>
        </w:rPr>
        <w:t xml:space="preserve">化验检查费：XX元/例, </w:t>
      </w:r>
      <w:r>
        <w:rPr>
          <w:color w:val="000000"/>
          <w:sz w:val="24"/>
        </w:rPr>
        <w:t>详见</w:t>
      </w:r>
      <w:r>
        <w:rPr>
          <w:rFonts w:hint="eastAsia"/>
          <w:color w:val="000000"/>
          <w:sz w:val="24"/>
        </w:rPr>
        <w:t>《临床试验检查费用核算单》（附件1）。按初步商定的入组人数X人计算，共XXX元，最终按照实际发生支付。</w:t>
      </w:r>
    </w:p>
    <w:p w14:paraId="505E7697">
      <w:pPr>
        <w:spacing w:line="360" w:lineRule="auto"/>
        <w:rPr>
          <w:rFonts w:hint="eastAsia"/>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2 \* GB3</w:instrText>
      </w:r>
      <w:r>
        <w:rPr>
          <w:color w:val="000000"/>
          <w:sz w:val="24"/>
        </w:rPr>
        <w:instrText xml:space="preserve"> </w:instrText>
      </w:r>
      <w:r>
        <w:rPr>
          <w:color w:val="000000"/>
          <w:sz w:val="24"/>
        </w:rPr>
        <w:fldChar w:fldCharType="separate"/>
      </w:r>
      <w:r>
        <w:rPr>
          <w:rFonts w:hint="eastAsia"/>
          <w:color w:val="000000"/>
          <w:sz w:val="24"/>
          <w:lang/>
        </w:rPr>
        <w:t>②</w:t>
      </w:r>
      <w:r>
        <w:rPr>
          <w:color w:val="000000"/>
          <w:sz w:val="24"/>
        </w:rPr>
        <w:fldChar w:fldCharType="end"/>
      </w:r>
      <w:r>
        <w:rPr>
          <w:rFonts w:hint="eastAsia"/>
          <w:color w:val="000000"/>
          <w:sz w:val="24"/>
        </w:rPr>
        <w:t>门诊挂号费：</w:t>
      </w:r>
      <w:commentRangeStart w:id="2"/>
      <w:r>
        <w:rPr>
          <w:color w:val="000000"/>
          <w:sz w:val="24"/>
        </w:rPr>
        <w:t>25-75</w:t>
      </w:r>
      <w:commentRangeEnd w:id="2"/>
      <w:r>
        <w:rPr>
          <w:rStyle w:val="13"/>
        </w:rPr>
        <w:commentReference w:id="2"/>
      </w:r>
      <w:r>
        <w:rPr>
          <w:rFonts w:hint="eastAsia"/>
          <w:color w:val="000000"/>
          <w:sz w:val="24"/>
        </w:rPr>
        <w:t>元/次，每例患者计划访视XX次，按初步商定的入组人数X人计算，共XX元。</w:t>
      </w:r>
    </w:p>
    <w:p w14:paraId="411DF263">
      <w:pPr>
        <w:spacing w:line="360" w:lineRule="auto"/>
        <w:rPr>
          <w:rFonts w:hint="eastAsia"/>
          <w:color w:val="000000"/>
          <w:sz w:val="24"/>
        </w:rPr>
      </w:pPr>
      <w:r>
        <w:rPr>
          <w:rFonts w:ascii="Calibri" w:hAnsi="Calibri" w:cs="Calibri"/>
          <w:color w:val="000000"/>
          <w:sz w:val="24"/>
        </w:rPr>
        <w:fldChar w:fldCharType="begin"/>
      </w:r>
      <w:r>
        <w:rPr>
          <w:rFonts w:ascii="Calibri" w:hAnsi="Calibri" w:cs="Calibri"/>
          <w:color w:val="000000"/>
          <w:sz w:val="24"/>
        </w:rPr>
        <w:instrText xml:space="preserve"> </w:instrText>
      </w:r>
      <w:r>
        <w:rPr>
          <w:rFonts w:hint="eastAsia" w:ascii="Calibri" w:hAnsi="Calibri" w:cs="Calibri"/>
          <w:color w:val="000000"/>
          <w:sz w:val="24"/>
        </w:rPr>
        <w:instrText xml:space="preserve">= 3 \* GB3</w:instrText>
      </w:r>
      <w:r>
        <w:rPr>
          <w:rFonts w:ascii="Calibri" w:hAnsi="Calibri" w:cs="Calibri"/>
          <w:color w:val="000000"/>
          <w:sz w:val="24"/>
        </w:rPr>
        <w:instrText xml:space="preserve"> </w:instrText>
      </w:r>
      <w:r>
        <w:rPr>
          <w:rFonts w:ascii="Calibri" w:hAnsi="Calibri" w:cs="Calibri"/>
          <w:color w:val="000000"/>
          <w:sz w:val="24"/>
        </w:rPr>
        <w:fldChar w:fldCharType="separate"/>
      </w:r>
      <w:r>
        <w:rPr>
          <w:rFonts w:hint="eastAsia" w:ascii="Calibri" w:hAnsi="Calibri" w:cs="Calibri"/>
          <w:color w:val="000000"/>
          <w:sz w:val="24"/>
          <w:lang/>
        </w:rPr>
        <w:t>③</w:t>
      </w:r>
      <w:r>
        <w:rPr>
          <w:rFonts w:ascii="Calibri" w:hAnsi="Calibri" w:cs="Calibri"/>
          <w:color w:val="000000"/>
          <w:sz w:val="24"/>
        </w:rPr>
        <w:fldChar w:fldCharType="end"/>
      </w:r>
      <w:commentRangeStart w:id="3"/>
      <w:r>
        <w:rPr>
          <w:rFonts w:hint="eastAsia"/>
          <w:color w:val="000000"/>
          <w:sz w:val="24"/>
        </w:rPr>
        <w:t>住院</w:t>
      </w:r>
      <w:r>
        <w:rPr>
          <w:color w:val="000000"/>
          <w:sz w:val="24"/>
        </w:rPr>
        <w:t>诊疗费</w:t>
      </w:r>
      <w:commentRangeEnd w:id="3"/>
      <w:r>
        <w:rPr>
          <w:rStyle w:val="13"/>
        </w:rPr>
        <w:commentReference w:id="3"/>
      </w:r>
      <w:r>
        <w:rPr>
          <w:color w:val="000000"/>
          <w:sz w:val="24"/>
        </w:rPr>
        <w:t>：</w:t>
      </w:r>
      <w:commentRangeStart w:id="4"/>
      <w:r>
        <w:rPr>
          <w:rFonts w:hint="eastAsia"/>
          <w:color w:val="000000"/>
          <w:sz w:val="24"/>
        </w:rPr>
        <w:t>治疗访视的</w:t>
      </w:r>
      <w:r>
        <w:rPr>
          <w:color w:val="000000"/>
          <w:sz w:val="24"/>
        </w:rPr>
        <w:t>当天</w:t>
      </w:r>
      <w:r>
        <w:rPr>
          <w:rFonts w:hint="eastAsia"/>
          <w:color w:val="000000"/>
          <w:sz w:val="24"/>
        </w:rPr>
        <w:t>费用</w:t>
      </w:r>
      <w:r>
        <w:rPr>
          <w:color w:val="000000"/>
          <w:sz w:val="24"/>
        </w:rPr>
        <w:t>为</w:t>
      </w:r>
      <w:r>
        <w:rPr>
          <w:rFonts w:hint="eastAsia"/>
          <w:color w:val="000000"/>
          <w:sz w:val="24"/>
        </w:rPr>
        <w:t>8</w:t>
      </w:r>
      <w:r>
        <w:rPr>
          <w:color w:val="000000"/>
          <w:sz w:val="24"/>
        </w:rPr>
        <w:t>00</w:t>
      </w:r>
      <w:r>
        <w:rPr>
          <w:rFonts w:hint="eastAsia"/>
          <w:color w:val="000000"/>
          <w:sz w:val="24"/>
        </w:rPr>
        <w:t>元</w:t>
      </w:r>
      <w:commentRangeEnd w:id="4"/>
      <w:r>
        <w:rPr>
          <w:rStyle w:val="13"/>
        </w:rPr>
        <w:commentReference w:id="4"/>
      </w:r>
      <w:r>
        <w:rPr>
          <w:rFonts w:hint="eastAsia"/>
          <w:color w:val="000000"/>
          <w:sz w:val="24"/>
        </w:rPr>
        <w:t>，</w:t>
      </w:r>
      <w:commentRangeStart w:id="5"/>
      <w:r>
        <w:rPr>
          <w:rFonts w:hint="eastAsia"/>
          <w:color w:val="000000"/>
          <w:sz w:val="24"/>
        </w:rPr>
        <w:t>额外</w:t>
      </w:r>
      <w:r>
        <w:rPr>
          <w:color w:val="000000"/>
          <w:sz w:val="24"/>
        </w:rPr>
        <w:t>的住院天数按照</w:t>
      </w:r>
      <w:r>
        <w:rPr>
          <w:rFonts w:hint="eastAsia"/>
          <w:color w:val="000000"/>
          <w:sz w:val="24"/>
        </w:rPr>
        <w:t>100元/天</w:t>
      </w:r>
      <w:commentRangeEnd w:id="5"/>
      <w:r>
        <w:rPr>
          <w:rStyle w:val="13"/>
        </w:rPr>
        <w:commentReference w:id="5"/>
      </w:r>
      <w:r>
        <w:rPr>
          <w:color w:val="000000"/>
          <w:sz w:val="24"/>
        </w:rPr>
        <w:t>，</w:t>
      </w:r>
      <w:r>
        <w:rPr>
          <w:rFonts w:hint="eastAsia"/>
          <w:color w:val="000000"/>
          <w:sz w:val="24"/>
        </w:rPr>
        <w:t>每例患者计划访视XX次，按初步商定的入组人数X人计算，共XX元，最终按照实际发生支付。（注：本项目访视仅包括治疗及检查相关访视，不含生存访视）。</w:t>
      </w:r>
    </w:p>
    <w:p w14:paraId="7C800448">
      <w:pPr>
        <w:spacing w:line="360" w:lineRule="auto"/>
        <w:rPr>
          <w:color w:val="000000"/>
          <w:sz w:val="24"/>
        </w:rPr>
      </w:pPr>
      <w:r>
        <w:rPr>
          <w:rFonts w:hint="eastAsia"/>
          <w:color w:val="000000"/>
          <w:sz w:val="24"/>
        </w:rPr>
        <w:t>（2）受试者补偿费：</w:t>
      </w:r>
    </w:p>
    <w:p w14:paraId="096F68FE">
      <w:pPr>
        <w:spacing w:line="360" w:lineRule="auto"/>
        <w:rPr>
          <w:sz w:val="24"/>
        </w:rPr>
      </w:pPr>
      <w:r>
        <w:rPr>
          <w:rFonts w:hint="eastAsia" w:ascii="宋体" w:hAnsi="宋体" w:cs="宋体"/>
          <w:color w:val="000000"/>
          <w:sz w:val="24"/>
        </w:rPr>
        <w:t>①</w:t>
      </w:r>
      <w:r>
        <w:rPr>
          <w:rFonts w:hint="eastAsia"/>
          <w:color w:val="000000"/>
          <w:sz w:val="24"/>
        </w:rPr>
        <w:t>受试者的采血补偿费：</w:t>
      </w:r>
      <w:ins w:id="1" w:author="PC" w:date="2024-12-16T17:01:00Z">
        <w:r>
          <w:rPr>
            <w:rFonts w:hint="eastAsia"/>
            <w:color w:val="000000"/>
            <w:sz w:val="24"/>
          </w:rPr>
          <w:t>元/采血点（预计XX个采血点/例）</w:t>
        </w:r>
      </w:ins>
      <w:ins w:id="2" w:author="PC" w:date="2024-12-16T17:02:00Z">
        <w:r>
          <w:rPr>
            <w:rFonts w:hint="eastAsia"/>
            <w:color w:val="000000"/>
            <w:sz w:val="24"/>
          </w:rPr>
          <w:t>，</w:t>
        </w:r>
      </w:ins>
      <w:r>
        <w:rPr>
          <w:rFonts w:hint="eastAsia"/>
          <w:color w:val="000000"/>
          <w:sz w:val="24"/>
        </w:rPr>
        <w:t>按初步商定的入组人数XX人计算，共计XX元</w:t>
      </w:r>
      <w:r>
        <w:rPr>
          <w:rFonts w:hint="eastAsia"/>
          <w:sz w:val="24"/>
        </w:rPr>
        <w:t>，</w:t>
      </w:r>
      <w:bookmarkStart w:id="1" w:name="OLE_LINK11"/>
      <w:bookmarkStart w:id="2" w:name="OLE_LINK10"/>
      <w:r>
        <w:rPr>
          <w:sz w:val="24"/>
        </w:rPr>
        <w:t>最后按实际发生费用结算</w:t>
      </w:r>
      <w:r>
        <w:rPr>
          <w:rFonts w:hint="eastAsia"/>
          <w:sz w:val="24"/>
        </w:rPr>
        <w:t>。</w:t>
      </w:r>
    </w:p>
    <w:bookmarkEnd w:id="1"/>
    <w:bookmarkEnd w:id="2"/>
    <w:p w14:paraId="27A5EAC6">
      <w:pPr>
        <w:spacing w:line="360" w:lineRule="auto"/>
        <w:rPr>
          <w:sz w:val="24"/>
        </w:rPr>
      </w:pPr>
      <w:r>
        <w:rPr>
          <w:rFonts w:hint="eastAsia" w:ascii="宋体" w:hAnsi="宋体" w:cs="宋体"/>
          <w:color w:val="000000"/>
          <w:sz w:val="24"/>
        </w:rPr>
        <w:t>②</w:t>
      </w:r>
      <w:r>
        <w:rPr>
          <w:rFonts w:hint="eastAsia"/>
          <w:color w:val="000000"/>
          <w:sz w:val="24"/>
        </w:rPr>
        <w:t>受试者访视交通费用：按方案X</w:t>
      </w:r>
      <w:r>
        <w:rPr>
          <w:color w:val="000000"/>
          <w:sz w:val="24"/>
        </w:rPr>
        <w:t>元</w:t>
      </w:r>
      <w:r>
        <w:rPr>
          <w:rFonts w:hint="eastAsia"/>
          <w:color w:val="000000"/>
          <w:sz w:val="24"/>
        </w:rPr>
        <w:t>/访视，（预计X次访视/例），按初步商定的入组人数X人计算，</w:t>
      </w:r>
      <w:r>
        <w:rPr>
          <w:color w:val="000000"/>
          <w:sz w:val="24"/>
        </w:rPr>
        <w:t>共</w:t>
      </w:r>
      <w:r>
        <w:rPr>
          <w:rFonts w:hint="eastAsia"/>
          <w:color w:val="000000"/>
          <w:sz w:val="24"/>
        </w:rPr>
        <w:t>XX</w:t>
      </w:r>
      <w:r>
        <w:rPr>
          <w:color w:val="000000"/>
          <w:sz w:val="24"/>
        </w:rPr>
        <w:t>元</w:t>
      </w:r>
      <w:r>
        <w:rPr>
          <w:rFonts w:ascii="华文细黑" w:hAnsi="华文细黑" w:eastAsia="华文细黑"/>
          <w:color w:val="000000"/>
          <w:sz w:val="24"/>
          <w:shd w:val="clear" w:color="auto" w:fill="FFFFFF"/>
        </w:rPr>
        <w:t>。</w:t>
      </w:r>
      <w:r>
        <w:rPr>
          <w:sz w:val="24"/>
        </w:rPr>
        <w:t>最后按实际发生费用结算</w:t>
      </w:r>
      <w:r>
        <w:rPr>
          <w:rFonts w:hint="eastAsia"/>
          <w:sz w:val="24"/>
        </w:rPr>
        <w:t>。</w:t>
      </w:r>
    </w:p>
    <w:p w14:paraId="0616A0B4">
      <w:pPr>
        <w:spacing w:line="360" w:lineRule="auto"/>
        <w:rPr>
          <w:sz w:val="24"/>
        </w:rPr>
      </w:pPr>
      <w:r>
        <w:rPr>
          <w:rFonts w:hint="eastAsia" w:ascii="宋体" w:hAnsi="宋体" w:cs="宋体"/>
          <w:sz w:val="24"/>
        </w:rPr>
        <w:t>③</w:t>
      </w:r>
      <w:r>
        <w:rPr>
          <w:rFonts w:hint="eastAsia"/>
          <w:sz w:val="24"/>
        </w:rPr>
        <w:t>受试者营养补偿费：</w:t>
      </w:r>
      <w:r>
        <w:rPr>
          <w:rFonts w:hint="eastAsia"/>
          <w:color w:val="000000"/>
          <w:sz w:val="24"/>
        </w:rPr>
        <w:t>按方案X</w:t>
      </w:r>
      <w:r>
        <w:rPr>
          <w:color w:val="000000"/>
          <w:sz w:val="24"/>
        </w:rPr>
        <w:t>元</w:t>
      </w:r>
      <w:r>
        <w:rPr>
          <w:rFonts w:hint="eastAsia"/>
          <w:color w:val="000000"/>
          <w:sz w:val="24"/>
        </w:rPr>
        <w:t>/访视，（预计X次访视/例），按初步商定的入组人数X人计算，</w:t>
      </w:r>
      <w:r>
        <w:rPr>
          <w:color w:val="000000"/>
          <w:sz w:val="24"/>
        </w:rPr>
        <w:t>共</w:t>
      </w:r>
      <w:r>
        <w:rPr>
          <w:rFonts w:hint="eastAsia"/>
          <w:color w:val="000000"/>
          <w:sz w:val="24"/>
        </w:rPr>
        <w:t>XX</w:t>
      </w:r>
      <w:r>
        <w:rPr>
          <w:color w:val="000000"/>
          <w:sz w:val="24"/>
        </w:rPr>
        <w:t>元</w:t>
      </w:r>
      <w:r>
        <w:rPr>
          <w:rFonts w:ascii="华文细黑" w:hAnsi="华文细黑" w:eastAsia="华文细黑"/>
          <w:color w:val="000000"/>
          <w:sz w:val="24"/>
          <w:shd w:val="clear" w:color="auto" w:fill="FFFFFF"/>
        </w:rPr>
        <w:t>。</w:t>
      </w:r>
      <w:r>
        <w:rPr>
          <w:sz w:val="24"/>
        </w:rPr>
        <w:t>最后按实际发生费用结算</w:t>
      </w:r>
      <w:r>
        <w:rPr>
          <w:rFonts w:hint="eastAsia"/>
          <w:sz w:val="24"/>
        </w:rPr>
        <w:t>。</w:t>
      </w:r>
    </w:p>
    <w:p w14:paraId="5575070B">
      <w:pPr>
        <w:spacing w:line="360" w:lineRule="auto"/>
        <w:rPr>
          <w:color w:val="000000"/>
          <w:sz w:val="24"/>
        </w:rPr>
      </w:pPr>
      <w:bookmarkStart w:id="3" w:name="OLE_LINK16"/>
      <w:bookmarkStart w:id="4" w:name="OLE_LINK15"/>
      <w:r>
        <w:rPr>
          <w:rFonts w:hint="eastAsia"/>
          <w:color w:val="000000"/>
          <w:sz w:val="24"/>
        </w:rPr>
        <w:t>（3）研究者费</w:t>
      </w:r>
      <w:bookmarkEnd w:id="3"/>
      <w:bookmarkEnd w:id="4"/>
      <w:r>
        <w:rPr>
          <w:rFonts w:hint="eastAsia"/>
          <w:color w:val="000000"/>
          <w:sz w:val="24"/>
        </w:rPr>
        <w:t>：</w:t>
      </w:r>
    </w:p>
    <w:p w14:paraId="14EBE702">
      <w:pPr>
        <w:pStyle w:val="18"/>
        <w:spacing w:line="360" w:lineRule="auto"/>
        <w:ind w:firstLine="0" w:firstLineChars="0"/>
        <w:rPr>
          <w:color w:val="000000"/>
          <w:sz w:val="24"/>
        </w:rPr>
      </w:pPr>
      <w:r>
        <w:rPr>
          <w:rFonts w:hint="eastAsia" w:ascii="宋体" w:hAnsi="宋体" w:cs="宋体"/>
          <w:color w:val="000000"/>
          <w:sz w:val="24"/>
        </w:rPr>
        <w:t>①</w:t>
      </w:r>
      <w:r>
        <w:rPr>
          <w:rFonts w:hint="eastAsia"/>
          <w:color w:val="000000"/>
          <w:sz w:val="24"/>
        </w:rPr>
        <w:t>筛查访视（指潜在受试者有意进入临床试验到签署知情同意或不符合入排条件未能进入研究进行的访视，每例患者不超过1次。）：XX元/访视。</w:t>
      </w:r>
    </w:p>
    <w:p w14:paraId="4A5A693C">
      <w:pPr>
        <w:pStyle w:val="18"/>
        <w:spacing w:line="360" w:lineRule="auto"/>
        <w:ind w:firstLine="0" w:firstLineChars="0"/>
        <w:rPr>
          <w:color w:val="000000"/>
          <w:sz w:val="24"/>
        </w:rPr>
      </w:pPr>
      <w:r>
        <w:rPr>
          <w:rFonts w:hint="eastAsia" w:ascii="宋体" w:hAnsi="宋体" w:cs="宋体"/>
          <w:color w:val="000000"/>
          <w:sz w:val="24"/>
        </w:rPr>
        <w:t>②</w:t>
      </w:r>
      <w:r>
        <w:rPr>
          <w:rFonts w:hint="eastAsia"/>
          <w:color w:val="000000"/>
          <w:sz w:val="24"/>
        </w:rPr>
        <w:t>治疗访视（受试者接受治疗期间进行的访视）：</w:t>
      </w:r>
      <w:r>
        <w:rPr>
          <w:color w:val="000000"/>
          <w:sz w:val="24"/>
        </w:rPr>
        <w:t>XX</w:t>
      </w:r>
      <w:r>
        <w:rPr>
          <w:rFonts w:hint="eastAsia"/>
          <w:color w:val="000000"/>
          <w:sz w:val="24"/>
        </w:rPr>
        <w:t>元</w:t>
      </w:r>
      <w:r>
        <w:rPr>
          <w:color w:val="000000"/>
          <w:sz w:val="24"/>
        </w:rPr>
        <w:t>/</w:t>
      </w:r>
      <w:r>
        <w:rPr>
          <w:rFonts w:hint="eastAsia"/>
          <w:color w:val="000000"/>
          <w:sz w:val="24"/>
        </w:rPr>
        <w:t>访视，按初步商定访视计划计算，每例患者在治疗期间进行X次访视，合计X元/例。</w:t>
      </w:r>
    </w:p>
    <w:p w14:paraId="200C2FB9">
      <w:pPr>
        <w:pStyle w:val="18"/>
        <w:spacing w:line="360" w:lineRule="auto"/>
        <w:ind w:firstLine="0" w:firstLineChars="0"/>
        <w:rPr>
          <w:color w:val="000000"/>
          <w:sz w:val="24"/>
        </w:rPr>
      </w:pPr>
      <w:r>
        <w:rPr>
          <w:rFonts w:hint="eastAsia" w:ascii="宋体" w:hAnsi="宋体" w:cs="宋体"/>
          <w:color w:val="000000"/>
          <w:sz w:val="24"/>
        </w:rPr>
        <w:t>③</w:t>
      </w:r>
      <w:r>
        <w:rPr>
          <w:rFonts w:hint="eastAsia"/>
          <w:color w:val="000000"/>
          <w:sz w:val="24"/>
        </w:rPr>
        <w:t>生存访视（受试者停止接受治疗后至研究结束期间进行的访视，若有）：</w:t>
      </w:r>
      <w:r>
        <w:rPr>
          <w:color w:val="000000"/>
          <w:sz w:val="24"/>
        </w:rPr>
        <w:t>XX</w:t>
      </w:r>
      <w:r>
        <w:rPr>
          <w:rFonts w:hint="eastAsia"/>
          <w:color w:val="000000"/>
          <w:sz w:val="24"/>
        </w:rPr>
        <w:t>元</w:t>
      </w:r>
      <w:r>
        <w:rPr>
          <w:color w:val="000000"/>
          <w:sz w:val="24"/>
        </w:rPr>
        <w:t>/</w:t>
      </w:r>
      <w:r>
        <w:rPr>
          <w:rFonts w:hint="eastAsia"/>
          <w:color w:val="000000"/>
          <w:sz w:val="24"/>
        </w:rPr>
        <w:t>访视，按初步商定访视计划计算，每例患者在入组期间进行X次生存访视，合计X元/例。</w:t>
      </w:r>
    </w:p>
    <w:p w14:paraId="272278B3">
      <w:pPr>
        <w:spacing w:line="360" w:lineRule="auto"/>
        <w:rPr>
          <w:rFonts w:hint="eastAsia"/>
          <w:color w:val="000000"/>
          <w:sz w:val="24"/>
        </w:rPr>
      </w:pPr>
      <w:r>
        <w:rPr>
          <w:rFonts w:hint="eastAsia"/>
          <w:color w:val="000000"/>
          <w:sz w:val="24"/>
        </w:rPr>
        <w:t>④计划外访视：为</w:t>
      </w:r>
      <w:r>
        <w:rPr>
          <w:color w:val="000000"/>
          <w:sz w:val="24"/>
        </w:rPr>
        <w:t>XX</w:t>
      </w:r>
      <w:r>
        <w:rPr>
          <w:rFonts w:hint="eastAsia"/>
          <w:color w:val="000000"/>
          <w:sz w:val="24"/>
        </w:rPr>
        <w:t>元</w:t>
      </w:r>
      <w:r>
        <w:rPr>
          <w:color w:val="000000"/>
          <w:sz w:val="24"/>
        </w:rPr>
        <w:t>/</w:t>
      </w:r>
      <w:r>
        <w:rPr>
          <w:rFonts w:hint="eastAsia"/>
          <w:color w:val="000000"/>
          <w:sz w:val="24"/>
        </w:rPr>
        <w:t>访视（根据最终实际发生情况计算）。</w:t>
      </w:r>
    </w:p>
    <w:p w14:paraId="077F1923">
      <w:pPr>
        <w:spacing w:line="360" w:lineRule="auto"/>
        <w:rPr>
          <w:del w:id="3" w:author="PC" w:date="2024-12-16T15:12:00Z"/>
          <w:color w:val="000000"/>
          <w:sz w:val="24"/>
        </w:rPr>
      </w:pPr>
      <w:del w:id="4" w:author="PC" w:date="2024-12-16T15:12:00Z">
        <w:commentRangeStart w:id="6"/>
        <w:r>
          <w:rPr>
            <w:rFonts w:hint="eastAsia"/>
            <w:color w:val="000000"/>
            <w:sz w:val="24"/>
          </w:rPr>
          <w:delText>⑤临床研究牵头费：共X元（大写：</w:delText>
        </w:r>
      </w:del>
      <w:del w:id="5" w:author="PC" w:date="2024-12-16T15:12:00Z">
        <w:r>
          <w:rPr>
            <w:color w:val="000000"/>
            <w:sz w:val="24"/>
          </w:rPr>
          <w:delText>X</w:delText>
        </w:r>
      </w:del>
      <w:del w:id="6" w:author="PC" w:date="2024-12-16T15:12:00Z">
        <w:r>
          <w:rPr>
            <w:rFonts w:hint="eastAsia"/>
            <w:color w:val="000000"/>
            <w:sz w:val="24"/>
          </w:rPr>
          <w:delText>元整）</w:delText>
        </w:r>
        <w:commentRangeEnd w:id="6"/>
      </w:del>
      <w:del w:id="7" w:author="PC" w:date="2024-12-16T15:12:00Z">
        <w:r>
          <w:rPr/>
          <w:commentReference w:id="6"/>
        </w:r>
      </w:del>
    </w:p>
    <w:p w14:paraId="5A74DB4F">
      <w:pPr>
        <w:spacing w:line="360" w:lineRule="auto"/>
        <w:rPr>
          <w:color w:val="000000"/>
          <w:sz w:val="24"/>
        </w:rPr>
      </w:pPr>
      <w:r>
        <w:rPr>
          <w:rFonts w:hint="eastAsia"/>
          <w:color w:val="000000"/>
          <w:sz w:val="24"/>
        </w:rPr>
        <w:t>入组筛选失败患者研究者费、延长期治疗的临床研究者费、计划</w:t>
      </w:r>
      <w:r>
        <w:rPr>
          <w:rFonts w:hint="eastAsia"/>
          <w:sz w:val="24"/>
        </w:rPr>
        <w:t>外访视研</w:t>
      </w:r>
      <w:r>
        <w:rPr>
          <w:rFonts w:hint="eastAsia"/>
          <w:color w:val="000000"/>
          <w:sz w:val="24"/>
        </w:rPr>
        <w:t>究者费，将在试验结束后根据患者实际随访次数统一结算。如果研究病例数与预期不同，则按照实际例数及实际观察的周期数支付。</w:t>
      </w:r>
    </w:p>
    <w:p w14:paraId="6E20F5D5">
      <w:pPr>
        <w:spacing w:line="360" w:lineRule="auto"/>
        <w:rPr>
          <w:color w:val="000000"/>
          <w:sz w:val="24"/>
        </w:rPr>
      </w:pPr>
      <w:bookmarkStart w:id="5" w:name="OLE_LINK14"/>
      <w:bookmarkStart w:id="6" w:name="OLE_LINK13"/>
      <w:r>
        <w:rPr>
          <w:rFonts w:hint="eastAsia"/>
          <w:color w:val="000000"/>
          <w:sz w:val="24"/>
        </w:rPr>
        <w:t>（4）劳务费</w:t>
      </w:r>
    </w:p>
    <w:bookmarkEnd w:id="5"/>
    <w:bookmarkEnd w:id="6"/>
    <w:p w14:paraId="6A932450">
      <w:pPr>
        <w:spacing w:line="360" w:lineRule="auto"/>
        <w:rPr>
          <w:sz w:val="24"/>
        </w:rPr>
      </w:pPr>
      <w:r>
        <w:rPr>
          <w:rFonts w:hint="eastAsia" w:ascii="宋体" w:hAnsi="宋体" w:cs="宋体"/>
          <w:color w:val="000000"/>
          <w:sz w:val="24"/>
        </w:rPr>
        <w:t>①</w:t>
      </w:r>
      <w:r>
        <w:rPr>
          <w:rFonts w:hint="eastAsia"/>
          <w:color w:val="000000"/>
          <w:sz w:val="24"/>
        </w:rPr>
        <w:t>采血劳务费：（按方案）</w:t>
      </w:r>
      <w:del w:id="8" w:author="PC" w:date="2023-08-21T12:05:00Z">
        <w:commentRangeStart w:id="7"/>
        <w:r>
          <w:rPr>
            <w:rFonts w:hint="eastAsia"/>
            <w:color w:val="000000"/>
            <w:sz w:val="24"/>
          </w:rPr>
          <w:delText>xxx</w:delText>
        </w:r>
      </w:del>
      <w:ins w:id="9" w:author="PC" w:date="2023-08-21T12:05:00Z">
        <w:r>
          <w:rPr>
            <w:color w:val="000000"/>
            <w:sz w:val="24"/>
          </w:rPr>
          <w:t>100-200</w:t>
        </w:r>
      </w:ins>
      <w:r>
        <w:rPr>
          <w:rFonts w:hint="eastAsia"/>
          <w:color w:val="000000"/>
          <w:sz w:val="24"/>
        </w:rPr>
        <w:t>元</w:t>
      </w:r>
      <w:commentRangeEnd w:id="7"/>
      <w:r>
        <w:rPr>
          <w:rStyle w:val="13"/>
        </w:rPr>
        <w:commentReference w:id="7"/>
      </w:r>
      <w:r>
        <w:rPr>
          <w:rFonts w:hint="eastAsia"/>
          <w:color w:val="000000"/>
          <w:sz w:val="24"/>
        </w:rPr>
        <w:t>/采血点，（预计XX个采血点/例），按初步商定的入组人数XX人计算，共计XX元，</w:t>
      </w:r>
      <w:r>
        <w:rPr>
          <w:sz w:val="24"/>
        </w:rPr>
        <w:t>最后按实际发生费用结算</w:t>
      </w:r>
      <w:r>
        <w:rPr>
          <w:rFonts w:hint="eastAsia"/>
          <w:sz w:val="24"/>
        </w:rPr>
        <w:t>。</w:t>
      </w:r>
    </w:p>
    <w:p w14:paraId="1F7492FB">
      <w:pPr>
        <w:spacing w:line="360" w:lineRule="auto"/>
        <w:rPr>
          <w:sz w:val="24"/>
        </w:rPr>
      </w:pPr>
      <w:r>
        <w:rPr>
          <w:rFonts w:hint="eastAsia" w:ascii="宋体" w:hAnsi="宋体" w:cs="宋体"/>
          <w:sz w:val="24"/>
        </w:rPr>
        <w:t>②</w:t>
      </w:r>
      <w:r>
        <w:rPr>
          <w:rFonts w:hint="eastAsia"/>
          <w:sz w:val="24"/>
        </w:rPr>
        <w:t>血样处理及保存劳务费：</w:t>
      </w:r>
      <w:r>
        <w:rPr>
          <w:sz w:val="24"/>
        </w:rPr>
        <w:t>200</w:t>
      </w:r>
      <w:r>
        <w:rPr>
          <w:rFonts w:hint="eastAsia"/>
          <w:sz w:val="24"/>
        </w:rPr>
        <w:t>元/冻存盒/月</w:t>
      </w:r>
      <w:r>
        <w:rPr>
          <w:rFonts w:hint="eastAsia"/>
          <w:color w:val="000000"/>
          <w:sz w:val="24"/>
        </w:rPr>
        <w:t>，</w:t>
      </w:r>
      <w:r>
        <w:rPr>
          <w:sz w:val="24"/>
        </w:rPr>
        <w:t>最后按实际发生费用结算</w:t>
      </w:r>
      <w:r>
        <w:rPr>
          <w:rFonts w:hint="eastAsia"/>
          <w:sz w:val="24"/>
        </w:rPr>
        <w:t>。</w:t>
      </w:r>
    </w:p>
    <w:p w14:paraId="6A22673B">
      <w:pPr>
        <w:spacing w:line="360" w:lineRule="auto"/>
        <w:rPr>
          <w:rFonts w:hint="eastAsia"/>
          <w:color w:val="000000"/>
          <w:sz w:val="24"/>
        </w:rPr>
      </w:pPr>
      <w:r>
        <w:rPr>
          <w:rFonts w:hint="eastAsia" w:ascii="宋体" w:hAnsi="宋体" w:cs="宋体"/>
          <w:sz w:val="24"/>
        </w:rPr>
        <w:t>③</w:t>
      </w:r>
      <w:r>
        <w:rPr>
          <w:rFonts w:hint="eastAsia"/>
          <w:sz w:val="24"/>
        </w:rPr>
        <w:t>试验药物管理费：</w:t>
      </w:r>
      <w:r>
        <w:rPr>
          <w:sz w:val="24"/>
        </w:rPr>
        <w:t>100</w:t>
      </w:r>
      <w:r>
        <w:rPr>
          <w:rFonts w:hint="eastAsia"/>
          <w:sz w:val="24"/>
        </w:rPr>
        <w:t>元/治疗访视。</w:t>
      </w:r>
      <w:r>
        <w:rPr>
          <w:rFonts w:hint="eastAsia"/>
          <w:color w:val="000000"/>
          <w:sz w:val="24"/>
        </w:rPr>
        <w:t>按初步商定的入组人数X人计算，</w:t>
      </w:r>
      <w:r>
        <w:rPr>
          <w:color w:val="000000"/>
          <w:sz w:val="24"/>
        </w:rPr>
        <w:t>共</w:t>
      </w:r>
      <w:r>
        <w:rPr>
          <w:rFonts w:hint="eastAsia"/>
          <w:color w:val="000000"/>
          <w:sz w:val="24"/>
        </w:rPr>
        <w:t>X</w:t>
      </w:r>
      <w:r>
        <w:rPr>
          <w:color w:val="000000"/>
          <w:sz w:val="24"/>
        </w:rPr>
        <w:t>元，最后按实际发生费用结算。</w:t>
      </w:r>
    </w:p>
    <w:p w14:paraId="7D7C1DCB">
      <w:pPr>
        <w:spacing w:line="360" w:lineRule="auto"/>
        <w:rPr>
          <w:color w:val="000000"/>
          <w:sz w:val="24"/>
        </w:rPr>
      </w:pPr>
      <w:r>
        <w:rPr>
          <w:rFonts w:hint="eastAsia" w:ascii="宋体" w:hAnsi="宋体" w:cs="宋体"/>
          <w:color w:val="000000"/>
          <w:sz w:val="24"/>
        </w:rPr>
        <w:t>④</w:t>
      </w:r>
      <w:r>
        <w:rPr>
          <w:rFonts w:hint="eastAsia"/>
          <w:color w:val="000000"/>
          <w:sz w:val="24"/>
        </w:rPr>
        <w:t>病理切片劳务费：</w:t>
      </w:r>
      <w:r>
        <w:rPr>
          <w:color w:val="000000"/>
          <w:sz w:val="24"/>
        </w:rPr>
        <w:t>500</w:t>
      </w:r>
      <w:r>
        <w:rPr>
          <w:rFonts w:hint="eastAsia"/>
          <w:color w:val="000000"/>
          <w:sz w:val="24"/>
        </w:rPr>
        <w:t>元</w:t>
      </w:r>
      <w:r>
        <w:rPr>
          <w:color w:val="000000"/>
          <w:sz w:val="24"/>
        </w:rPr>
        <w:t>/</w:t>
      </w:r>
      <w:r>
        <w:rPr>
          <w:rFonts w:hint="eastAsia"/>
          <w:color w:val="000000"/>
          <w:sz w:val="24"/>
        </w:rPr>
        <w:t>例，按初步商定的入组人数X人计算，</w:t>
      </w:r>
      <w:r>
        <w:rPr>
          <w:color w:val="000000"/>
          <w:sz w:val="24"/>
        </w:rPr>
        <w:t>共</w:t>
      </w:r>
      <w:r>
        <w:rPr>
          <w:rFonts w:hint="eastAsia"/>
          <w:color w:val="000000"/>
          <w:sz w:val="24"/>
        </w:rPr>
        <w:t>X</w:t>
      </w:r>
      <w:r>
        <w:rPr>
          <w:color w:val="000000"/>
          <w:sz w:val="24"/>
        </w:rPr>
        <w:t>元，最后按实际发生费用结算。</w:t>
      </w:r>
    </w:p>
    <w:p w14:paraId="791D19D3">
      <w:pPr>
        <w:spacing w:line="360" w:lineRule="auto"/>
        <w:rPr>
          <w:color w:val="000000"/>
          <w:sz w:val="24"/>
        </w:rPr>
      </w:pPr>
      <w:bookmarkStart w:id="7" w:name="OLE_LINK6"/>
      <w:bookmarkStart w:id="8" w:name="OLE_LINK5"/>
      <w:bookmarkStart w:id="9" w:name="OLE_LINK7"/>
      <w:r>
        <w:rPr>
          <w:rFonts w:hint="eastAsia"/>
          <w:color w:val="000000"/>
          <w:sz w:val="24"/>
        </w:rPr>
        <w:t>⑤</w:t>
      </w:r>
      <w:r>
        <w:rPr>
          <w:rFonts w:hint="eastAsia"/>
          <w:color w:val="FF0000"/>
          <w:sz w:val="24"/>
          <w:u w:val="single"/>
        </w:rPr>
        <w:t>影像评估费</w:t>
      </w:r>
      <w:r>
        <w:rPr>
          <w:color w:val="000000"/>
          <w:sz w:val="24"/>
        </w:rPr>
        <w:t>：</w:t>
      </w:r>
      <w:r>
        <w:rPr>
          <w:rFonts w:hint="eastAsia"/>
          <w:color w:val="000000"/>
          <w:sz w:val="24"/>
        </w:rPr>
        <w:t>xxx元</w:t>
      </w:r>
      <w:r>
        <w:rPr>
          <w:color w:val="000000"/>
          <w:sz w:val="24"/>
        </w:rPr>
        <w:t>/</w:t>
      </w:r>
      <w:r>
        <w:rPr>
          <w:rFonts w:hint="eastAsia"/>
          <w:color w:val="000000"/>
          <w:sz w:val="24"/>
        </w:rPr>
        <w:t>次</w:t>
      </w:r>
      <w:r>
        <w:rPr>
          <w:color w:val="000000"/>
          <w:sz w:val="24"/>
        </w:rPr>
        <w:t>（预计</w:t>
      </w:r>
      <w:r>
        <w:rPr>
          <w:rFonts w:hint="eastAsia"/>
          <w:color w:val="000000"/>
          <w:sz w:val="24"/>
        </w:rPr>
        <w:t>X</w:t>
      </w:r>
      <w:r>
        <w:rPr>
          <w:color w:val="000000"/>
          <w:sz w:val="24"/>
        </w:rPr>
        <w:t>次</w:t>
      </w:r>
      <w:r>
        <w:rPr>
          <w:rFonts w:hint="eastAsia"/>
          <w:color w:val="000000"/>
          <w:sz w:val="24"/>
        </w:rPr>
        <w:t>/例</w:t>
      </w:r>
      <w:r>
        <w:rPr>
          <w:color w:val="000000"/>
          <w:sz w:val="24"/>
        </w:rPr>
        <w:t>），每例患者共</w:t>
      </w:r>
      <w:r>
        <w:rPr>
          <w:rFonts w:hint="eastAsia"/>
          <w:color w:val="000000"/>
          <w:sz w:val="24"/>
        </w:rPr>
        <w:t>X</w:t>
      </w:r>
      <w:r>
        <w:rPr>
          <w:color w:val="000000"/>
          <w:sz w:val="24"/>
        </w:rPr>
        <w:t>元。</w:t>
      </w:r>
      <w:r>
        <w:rPr>
          <w:rFonts w:hint="eastAsia"/>
          <w:color w:val="000000"/>
          <w:sz w:val="24"/>
        </w:rPr>
        <w:t>按初步入组X例计算，</w:t>
      </w:r>
      <w:bookmarkStart w:id="10" w:name="OLE_LINK2"/>
      <w:bookmarkStart w:id="11" w:name="OLE_LINK1"/>
      <w:r>
        <w:rPr>
          <w:rFonts w:hint="eastAsia"/>
          <w:color w:val="000000"/>
          <w:sz w:val="24"/>
        </w:rPr>
        <w:t>共X元</w:t>
      </w:r>
      <w:bookmarkEnd w:id="10"/>
      <w:bookmarkEnd w:id="11"/>
      <w:r>
        <w:rPr>
          <w:rFonts w:hint="eastAsia"/>
          <w:color w:val="000000"/>
          <w:sz w:val="24"/>
        </w:rPr>
        <w:t>。</w:t>
      </w:r>
      <w:r>
        <w:rPr>
          <w:color w:val="000000"/>
          <w:sz w:val="24"/>
        </w:rPr>
        <w:t>最后按实际发生费用结算。</w:t>
      </w:r>
    </w:p>
    <w:p w14:paraId="638552DF">
      <w:pPr>
        <w:spacing w:line="360" w:lineRule="auto"/>
        <w:rPr>
          <w:ins w:id="10" w:author="PC" w:date="2023-08-21T12:02:00Z"/>
          <w:color w:val="000000"/>
          <w:sz w:val="24"/>
        </w:rPr>
      </w:pPr>
      <w:r>
        <w:rPr>
          <w:rFonts w:hint="eastAsia" w:ascii="宋体" w:hAnsi="宋体" w:cs="宋体"/>
          <w:color w:val="000000"/>
          <w:sz w:val="24"/>
        </w:rPr>
        <w:t>⑥</w:t>
      </w:r>
      <w:r>
        <w:rPr>
          <w:rFonts w:hint="eastAsia"/>
          <w:color w:val="000000"/>
          <w:sz w:val="24"/>
        </w:rPr>
        <w:t>刻盘费：xxx元/次（预计X次），每例患者共X元。按初步入组X例计算，共X元。光盘由甲方统一保存。</w:t>
      </w:r>
      <w:bookmarkEnd w:id="7"/>
      <w:bookmarkEnd w:id="8"/>
      <w:bookmarkEnd w:id="9"/>
    </w:p>
    <w:p w14:paraId="0C861614">
      <w:pPr>
        <w:spacing w:line="360" w:lineRule="auto"/>
        <w:rPr>
          <w:rFonts w:hint="eastAsia"/>
          <w:color w:val="000000"/>
          <w:sz w:val="24"/>
        </w:rPr>
      </w:pPr>
      <w:ins w:id="11" w:author="PC" w:date="2023-08-21T12:02:00Z">
        <w:r>
          <w:rPr>
            <w:color w:val="000000"/>
            <w:sz w:val="24"/>
          </w:rPr>
          <w:fldChar w:fldCharType="begin"/>
        </w:r>
      </w:ins>
      <w:ins w:id="12" w:author="PC" w:date="2023-08-21T12:02:00Z">
        <w:r>
          <w:rPr>
            <w:color w:val="000000"/>
            <w:sz w:val="24"/>
          </w:rPr>
          <w:instrText xml:space="preserve"> </w:instrText>
        </w:r>
      </w:ins>
      <w:ins w:id="13" w:author="PC" w:date="2023-08-21T12:02:00Z">
        <w:r>
          <w:rPr>
            <w:rFonts w:hint="eastAsia"/>
            <w:color w:val="000000"/>
            <w:sz w:val="24"/>
          </w:rPr>
          <w:instrText xml:space="preserve">= 7 \* GB3</w:instrText>
        </w:r>
      </w:ins>
      <w:ins w:id="14" w:author="PC" w:date="2023-08-21T12:02:00Z">
        <w:r>
          <w:rPr>
            <w:color w:val="000000"/>
            <w:sz w:val="24"/>
          </w:rPr>
          <w:instrText xml:space="preserve"> </w:instrText>
        </w:r>
      </w:ins>
      <w:r>
        <w:rPr>
          <w:color w:val="000000"/>
          <w:sz w:val="24"/>
        </w:rPr>
        <w:fldChar w:fldCharType="separate"/>
      </w:r>
      <w:ins w:id="15" w:author="PC" w:date="2023-08-21T12:02:00Z">
        <w:r>
          <w:rPr>
            <w:rFonts w:hint="eastAsia"/>
            <w:color w:val="000000"/>
            <w:sz w:val="24"/>
            <w:lang/>
          </w:rPr>
          <w:t>⑦</w:t>
        </w:r>
      </w:ins>
      <w:ins w:id="16" w:author="PC" w:date="2023-08-21T12:02:00Z">
        <w:r>
          <w:rPr>
            <w:color w:val="000000"/>
            <w:sz w:val="24"/>
          </w:rPr>
          <w:fldChar w:fldCharType="end"/>
        </w:r>
      </w:ins>
      <w:ins w:id="17" w:author="PC" w:date="2023-08-21T12:02:00Z">
        <w:r>
          <w:rPr>
            <w:rFonts w:hint="eastAsia"/>
            <w:color w:val="000000"/>
            <w:sz w:val="24"/>
          </w:rPr>
          <w:t>静脉</w:t>
        </w:r>
      </w:ins>
      <w:ins w:id="18" w:author="PC" w:date="2023-08-21T12:02:00Z">
        <w:r>
          <w:rPr>
            <w:color w:val="000000"/>
            <w:sz w:val="24"/>
          </w:rPr>
          <w:t>药物配置</w:t>
        </w:r>
      </w:ins>
      <w:ins w:id="19" w:author="PC" w:date="2023-08-21T12:03:00Z">
        <w:r>
          <w:rPr>
            <w:color w:val="000000"/>
            <w:sz w:val="24"/>
          </w:rPr>
          <w:t>费：普通药物</w:t>
        </w:r>
      </w:ins>
      <w:ins w:id="20" w:author="PC" w:date="2023-08-21T12:03:00Z">
        <w:r>
          <w:rPr>
            <w:rFonts w:hint="eastAsia"/>
            <w:color w:val="000000"/>
            <w:sz w:val="24"/>
          </w:rPr>
          <w:t>100元/次</w:t>
        </w:r>
      </w:ins>
      <w:ins w:id="21" w:author="PC" w:date="2023-08-21T12:03:00Z">
        <w:r>
          <w:rPr>
            <w:color w:val="000000"/>
            <w:sz w:val="24"/>
          </w:rPr>
          <w:t>（</w:t>
        </w:r>
      </w:ins>
      <w:ins w:id="22" w:author="PC" w:date="2023-08-21T12:03:00Z">
        <w:r>
          <w:rPr>
            <w:rFonts w:hint="eastAsia"/>
            <w:color w:val="000000"/>
            <w:sz w:val="24"/>
          </w:rPr>
          <w:t>预计X次/例</w:t>
        </w:r>
      </w:ins>
      <w:ins w:id="23" w:author="PC" w:date="2023-08-21T12:03:00Z">
        <w:r>
          <w:rPr>
            <w:color w:val="000000"/>
            <w:sz w:val="24"/>
          </w:rPr>
          <w:t>）</w:t>
        </w:r>
      </w:ins>
      <w:ins w:id="24" w:author="PC" w:date="2023-08-21T12:03:00Z">
        <w:r>
          <w:rPr>
            <w:rFonts w:hint="eastAsia"/>
            <w:color w:val="000000"/>
            <w:sz w:val="24"/>
          </w:rPr>
          <w:t>，化疗</w:t>
        </w:r>
      </w:ins>
      <w:ins w:id="25" w:author="PC" w:date="2023-08-21T12:03:00Z">
        <w:r>
          <w:rPr>
            <w:color w:val="000000"/>
            <w:sz w:val="24"/>
          </w:rPr>
          <w:t>药物</w:t>
        </w:r>
      </w:ins>
      <w:ins w:id="26" w:author="PC" w:date="2023-08-21T12:04:00Z">
        <w:r>
          <w:rPr>
            <w:rFonts w:hint="eastAsia"/>
            <w:color w:val="000000"/>
            <w:sz w:val="24"/>
          </w:rPr>
          <w:t>150元/次</w:t>
        </w:r>
      </w:ins>
      <w:ins w:id="27" w:author="PC" w:date="2023-08-21T12:04:00Z">
        <w:r>
          <w:rPr>
            <w:color w:val="000000"/>
            <w:sz w:val="24"/>
          </w:rPr>
          <w:t>（</w:t>
        </w:r>
      </w:ins>
      <w:ins w:id="28" w:author="PC" w:date="2023-08-21T12:04:00Z">
        <w:r>
          <w:rPr>
            <w:rFonts w:hint="eastAsia"/>
            <w:color w:val="000000"/>
            <w:sz w:val="24"/>
          </w:rPr>
          <w:t>预计X次</w:t>
        </w:r>
      </w:ins>
      <w:ins w:id="29" w:author="PC" w:date="2023-08-21T12:04:00Z">
        <w:r>
          <w:rPr>
            <w:color w:val="000000"/>
            <w:sz w:val="24"/>
          </w:rPr>
          <w:t>）</w:t>
        </w:r>
      </w:ins>
      <w:ins w:id="30" w:author="PC" w:date="2023-08-21T12:04:00Z">
        <w:r>
          <w:rPr>
            <w:rFonts w:hint="eastAsia"/>
            <w:color w:val="000000"/>
            <w:sz w:val="24"/>
          </w:rPr>
          <w:t>，</w:t>
        </w:r>
      </w:ins>
      <w:ins w:id="31" w:author="PC" w:date="2023-08-21T12:04:00Z">
        <w:r>
          <w:rPr>
            <w:color w:val="000000"/>
            <w:sz w:val="24"/>
          </w:rPr>
          <w:t>每例患者</w:t>
        </w:r>
      </w:ins>
      <w:ins w:id="32" w:author="PC" w:date="2023-08-21T12:04:00Z">
        <w:r>
          <w:rPr>
            <w:rFonts w:hint="eastAsia"/>
            <w:color w:val="000000"/>
            <w:sz w:val="24"/>
          </w:rPr>
          <w:t>X元</w:t>
        </w:r>
      </w:ins>
      <w:ins w:id="33" w:author="PC" w:date="2023-08-21T12:04:00Z">
        <w:r>
          <w:rPr>
            <w:color w:val="000000"/>
            <w:sz w:val="24"/>
          </w:rPr>
          <w:t>。按照</w:t>
        </w:r>
      </w:ins>
      <w:ins w:id="34" w:author="PC" w:date="2023-08-21T12:04:00Z">
        <w:r>
          <w:rPr>
            <w:rFonts w:hint="eastAsia"/>
            <w:color w:val="000000"/>
            <w:sz w:val="24"/>
          </w:rPr>
          <w:t>初步</w:t>
        </w:r>
      </w:ins>
      <w:ins w:id="35" w:author="PC" w:date="2023-08-21T12:04:00Z">
        <w:r>
          <w:rPr>
            <w:color w:val="000000"/>
            <w:sz w:val="24"/>
          </w:rPr>
          <w:t>入组</w:t>
        </w:r>
      </w:ins>
      <w:ins w:id="36" w:author="PC" w:date="2023-08-21T12:04:00Z">
        <w:r>
          <w:rPr>
            <w:rFonts w:hint="eastAsia"/>
            <w:color w:val="000000"/>
            <w:sz w:val="24"/>
          </w:rPr>
          <w:t>X例</w:t>
        </w:r>
      </w:ins>
      <w:ins w:id="37" w:author="PC" w:date="2023-08-21T12:05:00Z">
        <w:r>
          <w:rPr>
            <w:rFonts w:hint="eastAsia"/>
            <w:color w:val="000000"/>
            <w:sz w:val="24"/>
          </w:rPr>
          <w:t>计算</w:t>
        </w:r>
      </w:ins>
      <w:ins w:id="38" w:author="PC" w:date="2023-08-21T12:05:00Z">
        <w:r>
          <w:rPr>
            <w:color w:val="000000"/>
            <w:sz w:val="24"/>
          </w:rPr>
          <w:t>，共</w:t>
        </w:r>
      </w:ins>
      <w:ins w:id="39" w:author="PC" w:date="2023-08-21T12:05:00Z">
        <w:r>
          <w:rPr>
            <w:rFonts w:hint="eastAsia"/>
            <w:color w:val="000000"/>
            <w:sz w:val="24"/>
          </w:rPr>
          <w:t>XXX元</w:t>
        </w:r>
      </w:ins>
      <w:ins w:id="40" w:author="PC" w:date="2023-08-21T12:05:00Z">
        <w:r>
          <w:rPr>
            <w:color w:val="000000"/>
            <w:sz w:val="24"/>
          </w:rPr>
          <w:t>，最后按</w:t>
        </w:r>
      </w:ins>
      <w:ins w:id="41" w:author="PC" w:date="2023-08-21T12:05:00Z">
        <w:r>
          <w:rPr>
            <w:rFonts w:hint="eastAsia"/>
            <w:color w:val="000000"/>
            <w:sz w:val="24"/>
          </w:rPr>
          <w:t>实际</w:t>
        </w:r>
      </w:ins>
      <w:ins w:id="42" w:author="PC" w:date="2023-08-21T12:05:00Z">
        <w:r>
          <w:rPr>
            <w:color w:val="000000"/>
            <w:sz w:val="24"/>
          </w:rPr>
          <w:t>发生费用结算。</w:t>
        </w:r>
      </w:ins>
    </w:p>
    <w:p w14:paraId="155021CA">
      <w:pPr>
        <w:pStyle w:val="17"/>
        <w:spacing w:line="360" w:lineRule="auto"/>
        <w:ind w:firstLine="0" w:firstLineChars="0"/>
        <w:rPr>
          <w:rFonts w:hint="eastAsia"/>
          <w:color w:val="000000"/>
          <w:sz w:val="24"/>
        </w:rPr>
      </w:pPr>
      <w:r>
        <w:rPr>
          <w:rFonts w:hint="eastAsia"/>
          <w:color w:val="000000"/>
          <w:sz w:val="24"/>
        </w:rPr>
        <w:t>（5）</w:t>
      </w:r>
      <w:r>
        <w:rPr>
          <w:rFonts w:hint="eastAsia"/>
          <w:color w:val="FF0000"/>
          <w:sz w:val="24"/>
        </w:rPr>
        <w:t>医院管理费：按照合同总费用（不包含受试者补助、检查检验费）/0.7*0.3，合计xxx元。</w:t>
      </w:r>
    </w:p>
    <w:p w14:paraId="2E853B97">
      <w:pPr>
        <w:spacing w:line="360" w:lineRule="auto"/>
        <w:rPr>
          <w:rFonts w:hint="eastAsia"/>
          <w:color w:val="000000"/>
          <w:sz w:val="24"/>
        </w:rPr>
      </w:pPr>
      <w:r>
        <w:rPr>
          <w:rFonts w:hint="eastAsia"/>
          <w:color w:val="000000"/>
          <w:sz w:val="24"/>
        </w:rPr>
        <w:t>（6）临床试验协议国家税费：合同总费用的6</w:t>
      </w:r>
      <w:r>
        <w:rPr>
          <w:color w:val="000000"/>
          <w:sz w:val="24"/>
        </w:rPr>
        <w:t>%</w:t>
      </w:r>
      <w:r>
        <w:rPr>
          <w:rFonts w:hint="eastAsia"/>
          <w:color w:val="000000"/>
          <w:sz w:val="24"/>
        </w:rPr>
        <w:t>（价外税）。税费为XX元。</w:t>
      </w:r>
    </w:p>
    <w:p w14:paraId="4D8D551B">
      <w:pPr>
        <w:pStyle w:val="17"/>
        <w:numPr>
          <w:ilvl w:val="0"/>
          <w:numId w:val="3"/>
        </w:numPr>
        <w:spacing w:line="360" w:lineRule="auto"/>
        <w:ind w:firstLineChars="0"/>
        <w:rPr>
          <w:color w:val="000000"/>
          <w:sz w:val="24"/>
        </w:rPr>
      </w:pPr>
      <w:r>
        <w:rPr>
          <w:rFonts w:hint="eastAsia"/>
          <w:color w:val="000000"/>
          <w:sz w:val="24"/>
        </w:rPr>
        <w:t>其他费用：</w:t>
      </w:r>
    </w:p>
    <w:p w14:paraId="761E2054">
      <w:pPr>
        <w:pStyle w:val="17"/>
        <w:spacing w:line="360" w:lineRule="auto"/>
        <w:ind w:firstLine="0" w:firstLineChars="0"/>
        <w:rPr>
          <w:sz w:val="24"/>
        </w:rPr>
      </w:pPr>
      <w:r>
        <w:rPr>
          <w:rFonts w:hint="eastAsia" w:ascii="宋体" w:hAnsi="宋体" w:cs="宋体"/>
          <w:sz w:val="24"/>
          <w:lang w:eastAsia="ja-JP"/>
        </w:rPr>
        <w:t>①</w:t>
      </w:r>
      <w:r>
        <w:rPr>
          <w:rFonts w:hint="eastAsia"/>
          <w:sz w:val="24"/>
        </w:rPr>
        <w:t>研究资料保管费（如适用）：研究结束5年后的资料保管费按照</w:t>
      </w:r>
      <w:r>
        <w:rPr>
          <w:sz w:val="24"/>
        </w:rPr>
        <w:t>2300</w:t>
      </w:r>
      <w:r>
        <w:rPr>
          <w:rFonts w:hint="eastAsia"/>
          <w:sz w:val="24"/>
        </w:rPr>
        <w:t>元/年计算（包含管理费及税费），保存</w:t>
      </w:r>
      <w:r>
        <w:rPr>
          <w:sz w:val="24"/>
        </w:rPr>
        <w:t>5</w:t>
      </w:r>
      <w:r>
        <w:rPr>
          <w:rFonts w:hint="eastAsia"/>
          <w:sz w:val="24"/>
        </w:rPr>
        <w:t>年，共</w:t>
      </w:r>
      <w:r>
        <w:rPr>
          <w:sz w:val="24"/>
        </w:rPr>
        <w:t>11500</w:t>
      </w:r>
      <w:r>
        <w:rPr>
          <w:rFonts w:hint="eastAsia"/>
          <w:sz w:val="24"/>
        </w:rPr>
        <w:t>元，项目结算尾款时单另支付给乙方。</w:t>
      </w:r>
    </w:p>
    <w:p w14:paraId="3DC11286">
      <w:pPr>
        <w:spacing w:line="360" w:lineRule="auto"/>
        <w:rPr>
          <w:color w:val="000000"/>
          <w:sz w:val="24"/>
        </w:rPr>
      </w:pPr>
      <w:r>
        <w:rPr>
          <w:rFonts w:hint="eastAsia" w:ascii="宋体" w:hAnsi="宋体" w:cs="宋体"/>
          <w:color w:val="000000"/>
          <w:sz w:val="24"/>
          <w:lang w:eastAsia="ja-JP"/>
        </w:rPr>
        <w:t>②</w:t>
      </w:r>
      <w:r>
        <w:rPr>
          <w:rFonts w:hint="eastAsia"/>
          <w:color w:val="000000"/>
          <w:sz w:val="24"/>
        </w:rPr>
        <w:t>人类遗传资源项目申报审批费（如适用）：如乙方做为组长单位项目，需通过乙方代</w:t>
      </w:r>
      <w:r>
        <w:rPr>
          <w:color w:val="000000"/>
          <w:sz w:val="24"/>
        </w:rPr>
        <w:t>其他中心共同办理</w:t>
      </w:r>
      <w:r>
        <w:rPr>
          <w:rFonts w:hint="eastAsia"/>
          <w:color w:val="000000"/>
          <w:sz w:val="24"/>
        </w:rPr>
        <w:t>遗传资源申报，费用为</w:t>
      </w:r>
      <w:r>
        <w:rPr>
          <w:color w:val="000000"/>
          <w:sz w:val="24"/>
          <w:u w:val="single"/>
        </w:rPr>
        <w:t>10000</w:t>
      </w:r>
      <w:r>
        <w:rPr>
          <w:color w:val="000000"/>
          <w:sz w:val="24"/>
        </w:rPr>
        <w:t>元/</w:t>
      </w:r>
      <w:r>
        <w:rPr>
          <w:rFonts w:hint="eastAsia"/>
          <w:color w:val="000000"/>
          <w:sz w:val="24"/>
        </w:rPr>
        <w:t>次。办理人类遗传资源项目流程前支付申报审批费。</w:t>
      </w:r>
    </w:p>
    <w:p w14:paraId="2E37354C">
      <w:pPr>
        <w:spacing w:line="360" w:lineRule="auto"/>
        <w:rPr>
          <w:rFonts w:hint="eastAsia"/>
          <w:color w:val="000000"/>
          <w:sz w:val="24"/>
        </w:rPr>
      </w:pPr>
      <w:r>
        <w:rPr>
          <w:rFonts w:hint="eastAsia"/>
          <w:color w:val="000000"/>
          <w:sz w:val="24"/>
        </w:rPr>
        <w:t>③临床研究牵头费：共X元（大写：</w:t>
      </w:r>
      <w:r>
        <w:rPr>
          <w:color w:val="000000"/>
          <w:sz w:val="24"/>
        </w:rPr>
        <w:t>X</w:t>
      </w:r>
      <w:r>
        <w:rPr>
          <w:rFonts w:hint="eastAsia"/>
          <w:color w:val="000000"/>
          <w:sz w:val="24"/>
        </w:rPr>
        <w:t>元整）。</w:t>
      </w:r>
    </w:p>
    <w:p w14:paraId="13958F42">
      <w:pPr>
        <w:shd w:val="solid" w:color="FFFFFF" w:fill="auto"/>
        <w:autoSpaceDN w:val="0"/>
        <w:spacing w:line="360" w:lineRule="auto"/>
        <w:rPr>
          <w:rFonts w:ascii="黑体" w:hAnsi="黑体" w:eastAsia="黑体"/>
          <w:b/>
          <w:bCs/>
          <w:color w:val="000000"/>
          <w:sz w:val="24"/>
          <w:shd w:val="clear" w:color="auto" w:fill="FFFFFF"/>
        </w:rPr>
      </w:pPr>
      <w:r>
        <w:rPr>
          <w:rFonts w:hint="eastAsia" w:ascii="黑体" w:hAnsi="黑体" w:eastAsia="黑体"/>
          <w:b/>
          <w:bCs/>
          <w:color w:val="000000"/>
          <w:sz w:val="24"/>
          <w:shd w:val="clear" w:color="auto" w:fill="FFFFFF"/>
        </w:rPr>
        <w:t>四、研究经费支付流程</w:t>
      </w:r>
    </w:p>
    <w:p w14:paraId="1EDC2FC2">
      <w:pPr>
        <w:shd w:val="solid" w:color="FFFFFF" w:fill="auto"/>
        <w:autoSpaceDN w:val="0"/>
        <w:spacing w:line="360" w:lineRule="auto"/>
        <w:ind w:firstLine="480" w:firstLineChars="200"/>
        <w:rPr>
          <w:rFonts w:ascii="宋体" w:hAnsi="宋体"/>
          <w:color w:val="000000"/>
          <w:sz w:val="24"/>
          <w:shd w:val="clear" w:color="auto" w:fill="FFFFFF"/>
        </w:rPr>
      </w:pPr>
      <w:r>
        <w:rPr>
          <w:rFonts w:ascii="宋体" w:hAnsi="宋体"/>
          <w:color w:val="000000"/>
          <w:sz w:val="24"/>
          <w:shd w:val="clear" w:color="auto" w:fill="FFFFFF"/>
        </w:rPr>
        <w:t>付款</w:t>
      </w:r>
      <w:r>
        <w:rPr>
          <w:rFonts w:hint="eastAsia" w:ascii="宋体" w:hAnsi="宋体"/>
          <w:color w:val="000000"/>
          <w:sz w:val="24"/>
          <w:shd w:val="clear" w:color="auto" w:fill="FFFFFF"/>
        </w:rPr>
        <w:t>方式</w:t>
      </w:r>
      <w:r>
        <w:rPr>
          <w:rFonts w:ascii="宋体" w:hAnsi="宋体"/>
          <w:color w:val="000000"/>
          <w:sz w:val="24"/>
          <w:shd w:val="clear" w:color="auto" w:fill="FFFFFF"/>
        </w:rPr>
        <w:t>:</w:t>
      </w:r>
    </w:p>
    <w:p w14:paraId="0FF21F0E">
      <w:pPr>
        <w:pStyle w:val="18"/>
        <w:shd w:val="solid" w:color="FFFFFF" w:fill="auto"/>
        <w:autoSpaceDN w:val="0"/>
        <w:spacing w:line="360" w:lineRule="auto"/>
        <w:ind w:firstLine="0" w:firstLineChars="0"/>
        <w:rPr>
          <w:rFonts w:ascii="宋体" w:hAnsi="宋体"/>
          <w:color w:val="000000"/>
          <w:sz w:val="24"/>
          <w:shd w:val="clear" w:color="auto" w:fill="FFFFFF"/>
        </w:rPr>
      </w:pPr>
      <w:r>
        <w:rPr>
          <w:rFonts w:hint="eastAsia" w:ascii="宋体" w:hAnsi="宋体"/>
          <w:color w:val="000000"/>
          <w:sz w:val="24"/>
          <w:shd w:val="clear" w:color="auto" w:fill="FFFFFF"/>
        </w:rPr>
        <w:t>（一）伦理委员会审批费：依据实际需求，在伦理审查前单独支付。</w:t>
      </w:r>
    </w:p>
    <w:p w14:paraId="21FA1C34">
      <w:pPr>
        <w:pStyle w:val="18"/>
        <w:shd w:val="solid" w:color="FFFFFF" w:fill="auto"/>
        <w:autoSpaceDN w:val="0"/>
        <w:spacing w:line="360" w:lineRule="auto"/>
        <w:ind w:firstLine="0" w:firstLineChars="0"/>
        <w:rPr>
          <w:rFonts w:ascii="宋体" w:hAnsi="宋体"/>
          <w:color w:val="000000"/>
          <w:sz w:val="24"/>
          <w:shd w:val="clear" w:color="auto" w:fill="FFFFFF"/>
        </w:rPr>
      </w:pPr>
      <w:r>
        <w:rPr>
          <w:rFonts w:hint="eastAsia" w:ascii="宋体" w:hAnsi="宋体"/>
          <w:color w:val="000000"/>
          <w:sz w:val="24"/>
          <w:shd w:val="clear" w:color="auto" w:fill="FFFFFF"/>
        </w:rPr>
        <w:t>（二）临床协议费用：</w:t>
      </w:r>
    </w:p>
    <w:p w14:paraId="1F2E4F9A">
      <w:pPr>
        <w:pStyle w:val="18"/>
        <w:shd w:val="solid" w:color="FFFFFF" w:fill="auto"/>
        <w:autoSpaceDN w:val="0"/>
        <w:spacing w:line="360" w:lineRule="auto"/>
        <w:ind w:left="420" w:firstLine="300" w:firstLineChars="0"/>
        <w:rPr>
          <w:rFonts w:ascii="宋体" w:hAnsi="宋体"/>
          <w:color w:val="000000"/>
          <w:sz w:val="24"/>
          <w:shd w:val="clear" w:color="auto" w:fill="FFFFFF"/>
        </w:rPr>
      </w:pPr>
      <w:r>
        <w:rPr>
          <w:rFonts w:hint="eastAsia" w:ascii="宋体" w:hAnsi="宋体"/>
          <w:color w:val="000000"/>
          <w:sz w:val="24"/>
          <w:shd w:val="clear" w:color="auto" w:fill="FFFFFF"/>
        </w:rPr>
        <w:t>本项目为竞争入组，最终以实际发生例数及访视周期计算。</w:t>
      </w:r>
    </w:p>
    <w:p w14:paraId="0CC0AD06">
      <w:pPr>
        <w:pStyle w:val="18"/>
        <w:shd w:val="solid" w:color="FFFFFF" w:fill="auto"/>
        <w:autoSpaceDN w:val="0"/>
        <w:spacing w:line="360" w:lineRule="auto"/>
        <w:ind w:left="420" w:firstLine="300" w:firstLineChars="0"/>
        <w:rPr>
          <w:rFonts w:ascii="宋体" w:hAnsi="宋体"/>
          <w:color w:val="000000"/>
          <w:sz w:val="24"/>
          <w:shd w:val="clear" w:color="auto" w:fill="FFFFFF"/>
        </w:rPr>
      </w:pPr>
      <w:commentRangeStart w:id="8"/>
      <w:r>
        <w:rPr>
          <w:rFonts w:ascii="宋体" w:hAnsi="宋体"/>
          <w:color w:val="000000"/>
          <w:sz w:val="24"/>
          <w:shd w:val="clear" w:color="auto" w:fill="FFFFFF"/>
        </w:rPr>
        <w:t>每例</w:t>
      </w:r>
      <w:r>
        <w:rPr>
          <w:rFonts w:hint="eastAsia" w:ascii="宋体" w:hAnsi="宋体"/>
          <w:color w:val="000000"/>
          <w:sz w:val="24"/>
          <w:shd w:val="clear" w:color="auto" w:fill="FFFFFF"/>
        </w:rPr>
        <w:t>费用总额</w:t>
      </w:r>
      <w:r>
        <w:rPr>
          <w:rFonts w:ascii="宋体" w:hAnsi="宋体"/>
          <w:color w:val="000000"/>
          <w:sz w:val="24"/>
          <w:shd w:val="clear" w:color="auto" w:fill="FFFFFF"/>
        </w:rPr>
        <w:t>为</w:t>
      </w:r>
      <w:r>
        <w:rPr>
          <w:rFonts w:hint="eastAsia" w:ascii="宋体" w:hAnsi="宋体"/>
          <w:color w:val="000000"/>
          <w:sz w:val="24"/>
          <w:u w:val="single"/>
        </w:rPr>
        <w:t>X元</w:t>
      </w:r>
      <w:commentRangeEnd w:id="8"/>
      <w:r>
        <w:rPr>
          <w:rStyle w:val="13"/>
        </w:rPr>
        <w:commentReference w:id="8"/>
      </w:r>
      <w:r>
        <w:rPr>
          <w:rFonts w:ascii="宋体" w:hAnsi="宋体"/>
          <w:color w:val="000000"/>
          <w:sz w:val="24"/>
          <w:shd w:val="clear" w:color="auto" w:fill="FFFFFF"/>
        </w:rPr>
        <w:t>，</w:t>
      </w:r>
      <w:r>
        <w:rPr>
          <w:rFonts w:hint="eastAsia" w:ascii="宋体" w:hAnsi="宋体"/>
          <w:color w:val="000000"/>
          <w:sz w:val="24"/>
          <w:shd w:val="clear" w:color="auto" w:fill="FFFFFF"/>
        </w:rPr>
        <w:t>按入组X例计算，共</w:t>
      </w:r>
      <w:r>
        <w:rPr>
          <w:rFonts w:ascii="宋体" w:hAnsi="宋体"/>
          <w:color w:val="000000"/>
          <w:sz w:val="24"/>
          <w:shd w:val="clear" w:color="auto" w:fill="FFFFFF"/>
        </w:rPr>
        <w:t>计费用</w:t>
      </w:r>
      <w:r>
        <w:rPr>
          <w:rFonts w:hint="eastAsia" w:ascii="宋体" w:hAnsi="宋体"/>
          <w:color w:val="000000"/>
          <w:sz w:val="24"/>
          <w:u w:val="single"/>
          <w:shd w:val="clear" w:color="auto" w:fill="FFFFFF"/>
        </w:rPr>
        <w:t>X</w:t>
      </w:r>
      <w:r>
        <w:rPr>
          <w:rFonts w:ascii="宋体" w:hAnsi="宋体"/>
          <w:color w:val="000000"/>
          <w:sz w:val="24"/>
          <w:shd w:val="clear" w:color="auto" w:fill="FFFFFF"/>
        </w:rPr>
        <w:t>元</w:t>
      </w:r>
      <w:r>
        <w:rPr>
          <w:rFonts w:hint="eastAsia" w:ascii="宋体" w:hAnsi="宋体"/>
          <w:color w:val="000000"/>
          <w:sz w:val="24"/>
          <w:shd w:val="clear" w:color="auto" w:fill="FFFFFF"/>
        </w:rPr>
        <w:t>。</w:t>
      </w:r>
    </w:p>
    <w:p w14:paraId="16D1E2D4">
      <w:pPr>
        <w:pStyle w:val="18"/>
        <w:shd w:val="solid" w:color="FFFFFF" w:fill="auto"/>
        <w:autoSpaceDN w:val="0"/>
        <w:spacing w:line="360" w:lineRule="auto"/>
        <w:ind w:left="420" w:firstLine="300" w:firstLineChars="0"/>
        <w:rPr>
          <w:rFonts w:ascii="宋体" w:hAnsi="宋体"/>
          <w:color w:val="000000"/>
          <w:sz w:val="24"/>
          <w:shd w:val="clear" w:color="auto" w:fill="FFFFFF"/>
        </w:rPr>
      </w:pPr>
      <w:r>
        <w:rPr>
          <w:rFonts w:hint="eastAsia" w:ascii="宋体" w:hAnsi="宋体"/>
          <w:color w:val="000000"/>
          <w:sz w:val="24"/>
          <w:shd w:val="clear" w:color="auto" w:fill="FFFFFF"/>
        </w:rPr>
        <w:t>协议总费用X元（大写：人民币X元）。在试验进行中若发生额外的费用最后按实际发生费用结算。</w:t>
      </w:r>
    </w:p>
    <w:p w14:paraId="71736885">
      <w:pPr>
        <w:tabs>
          <w:tab w:val="left" w:pos="1701"/>
        </w:tabs>
        <w:spacing w:line="360" w:lineRule="auto"/>
        <w:ind w:left="720"/>
        <w:rPr>
          <w:color w:val="000000"/>
          <w:sz w:val="24"/>
        </w:rPr>
      </w:pPr>
      <w:r>
        <w:rPr>
          <w:rFonts w:hint="eastAsia" w:ascii="宋体" w:hAnsi="宋体"/>
          <w:color w:val="000000"/>
          <w:sz w:val="24"/>
          <w:shd w:val="clear" w:color="auto" w:fill="FFFFFF"/>
        </w:rPr>
        <w:t>付款方式</w:t>
      </w:r>
      <w:r>
        <w:rPr>
          <w:rFonts w:ascii="宋体" w:hAnsi="宋体"/>
          <w:color w:val="000000"/>
          <w:sz w:val="24"/>
          <w:shd w:val="clear" w:color="auto" w:fill="FFFFFF"/>
        </w:rPr>
        <w:t>按以下方式分割：</w:t>
      </w:r>
    </w:p>
    <w:p w14:paraId="230DA2DD">
      <w:pPr>
        <w:shd w:val="solid" w:color="FFFFFF" w:fill="auto"/>
        <w:tabs>
          <w:tab w:val="left" w:pos="1701"/>
        </w:tabs>
        <w:autoSpaceDN w:val="0"/>
        <w:spacing w:before="120" w:after="120" w:line="360" w:lineRule="auto"/>
        <w:ind w:firstLine="480" w:firstLineChars="200"/>
        <w:rPr>
          <w:rFonts w:hint="eastAsia" w:ascii="宋体" w:hAnsi="宋体"/>
          <w:color w:val="000000"/>
          <w:sz w:val="24"/>
          <w:shd w:val="clear" w:color="auto" w:fill="FFFFFF"/>
        </w:rPr>
      </w:pPr>
      <w:r>
        <w:rPr>
          <w:rFonts w:hint="eastAsia" w:ascii="宋体" w:hAnsi="宋体"/>
          <w:color w:val="000000"/>
          <w:sz w:val="24"/>
          <w:shd w:val="clear" w:color="auto" w:fill="FFFFFF"/>
        </w:rPr>
        <w:t>1.</w:t>
      </w:r>
      <w:r>
        <w:rPr>
          <w:rFonts w:ascii="宋体" w:hAnsi="宋体"/>
          <w:color w:val="000000"/>
          <w:sz w:val="24"/>
          <w:shd w:val="clear" w:color="auto" w:fill="FFFFFF"/>
        </w:rPr>
        <w:t>在</w:t>
      </w:r>
      <w:r>
        <w:rPr>
          <w:rFonts w:hint="eastAsia" w:ascii="宋体" w:hAnsi="宋体"/>
          <w:color w:val="000000"/>
          <w:sz w:val="24"/>
          <w:shd w:val="clear" w:color="auto" w:fill="FFFFFF"/>
        </w:rPr>
        <w:t>启动会之前</w:t>
      </w:r>
      <w:r>
        <w:rPr>
          <w:rFonts w:ascii="宋体" w:hAnsi="宋体"/>
          <w:color w:val="000000"/>
          <w:sz w:val="24"/>
          <w:shd w:val="clear" w:color="auto" w:fill="FFFFFF"/>
        </w:rPr>
        <w:t>首次支付</w:t>
      </w:r>
      <w:r>
        <w:rPr>
          <w:rFonts w:hint="eastAsia" w:ascii="宋体" w:hAnsi="宋体"/>
          <w:color w:val="000000"/>
          <w:sz w:val="24"/>
          <w:shd w:val="clear" w:color="auto" w:fill="FFFFFF"/>
        </w:rPr>
        <w:t>协议费用的30%合计人民币XXX元。</w:t>
      </w:r>
    </w:p>
    <w:p w14:paraId="0CB44E96">
      <w:pPr>
        <w:shd w:val="solid" w:color="FFFFFF" w:fill="auto"/>
        <w:tabs>
          <w:tab w:val="left" w:pos="1701"/>
        </w:tabs>
        <w:autoSpaceDN w:val="0"/>
        <w:spacing w:before="120" w:after="120" w:line="360" w:lineRule="auto"/>
        <w:ind w:firstLine="480" w:firstLineChars="200"/>
        <w:rPr>
          <w:rFonts w:ascii="宋体" w:hAnsi="宋体"/>
          <w:color w:val="000000"/>
          <w:sz w:val="24"/>
          <w:shd w:val="clear" w:color="auto" w:fill="FFFFFF"/>
        </w:rPr>
      </w:pPr>
      <w:r>
        <w:rPr>
          <w:rFonts w:hint="eastAsia" w:ascii="宋体" w:hAnsi="宋体"/>
          <w:color w:val="000000"/>
          <w:sz w:val="24"/>
          <w:shd w:val="clear" w:color="auto" w:fill="FFFFFF"/>
        </w:rPr>
        <w:t>2.完成入组合同例数的50%后，支付协议费用的60%，合计人民币XXX元。</w:t>
      </w:r>
    </w:p>
    <w:p w14:paraId="50736912">
      <w:pPr>
        <w:shd w:val="solid" w:color="FFFFFF" w:fill="auto"/>
        <w:tabs>
          <w:tab w:val="left" w:pos="1701"/>
        </w:tabs>
        <w:autoSpaceDN w:val="0"/>
        <w:spacing w:before="120" w:after="120" w:line="360" w:lineRule="auto"/>
        <w:ind w:firstLine="480" w:firstLineChars="200"/>
        <w:rPr>
          <w:rFonts w:hint="eastAsia" w:ascii="宋体" w:hAnsi="宋体"/>
          <w:color w:val="000000"/>
          <w:sz w:val="24"/>
          <w:shd w:val="clear" w:color="auto" w:fill="FFFFFF"/>
        </w:rPr>
      </w:pPr>
      <w:r>
        <w:rPr>
          <w:rFonts w:hint="eastAsia" w:ascii="宋体" w:hAnsi="宋体"/>
          <w:color w:val="000000"/>
          <w:sz w:val="24"/>
          <w:shd w:val="clear" w:color="auto" w:fill="FFFFFF"/>
        </w:rPr>
        <w:t>3.</w:t>
      </w:r>
      <w:r>
        <w:rPr>
          <w:rFonts w:ascii="宋体" w:hAnsi="宋体"/>
          <w:color w:val="000000"/>
          <w:sz w:val="24"/>
          <w:shd w:val="clear" w:color="auto" w:fill="FFFFFF"/>
        </w:rPr>
        <w:t>试验结束提交总结报告</w:t>
      </w:r>
      <w:r>
        <w:rPr>
          <w:rFonts w:hint="eastAsia" w:ascii="宋体" w:hAnsi="宋体"/>
          <w:color w:val="000000"/>
          <w:sz w:val="24"/>
          <w:shd w:val="clear" w:color="auto" w:fill="FFFFFF"/>
        </w:rPr>
        <w:t>前根据实际费用发生情况结清全部余款。</w:t>
      </w:r>
    </w:p>
    <w:p w14:paraId="73C818FC">
      <w:pPr>
        <w:spacing w:line="360" w:lineRule="auto"/>
        <w:rPr>
          <w:color w:val="000000"/>
          <w:sz w:val="24"/>
          <w:shd w:val="clear" w:color="auto" w:fill="FFFFFF"/>
        </w:rPr>
      </w:pPr>
      <w:r>
        <w:rPr>
          <w:rFonts w:hint="eastAsia"/>
          <w:color w:val="000000"/>
          <w:sz w:val="24"/>
        </w:rPr>
        <w:t>（三）临床研究项目税费</w:t>
      </w:r>
      <w:r>
        <w:rPr>
          <w:color w:val="000000"/>
          <w:sz w:val="24"/>
        </w:rPr>
        <w:t>根据</w:t>
      </w:r>
      <w:r>
        <w:rPr>
          <w:rFonts w:hint="eastAsia"/>
          <w:color w:val="000000"/>
          <w:sz w:val="24"/>
        </w:rPr>
        <w:t>费用支付流程进度</w:t>
      </w:r>
      <w:r>
        <w:rPr>
          <w:color w:val="000000"/>
          <w:sz w:val="24"/>
        </w:rPr>
        <w:t>按</w:t>
      </w:r>
      <w:r>
        <w:rPr>
          <w:rFonts w:hint="eastAsia"/>
          <w:color w:val="000000"/>
          <w:sz w:val="24"/>
        </w:rPr>
        <w:t>比例同步支付，试验结束后按试验实</w:t>
      </w:r>
      <w:r>
        <w:rPr>
          <w:rFonts w:hint="eastAsia" w:ascii="宋体" w:hAnsi="宋体"/>
          <w:color w:val="000000"/>
          <w:sz w:val="24"/>
          <w:shd w:val="clear" w:color="auto" w:fill="FFFFFF"/>
        </w:rPr>
        <w:t>际发生额按比例结清</w:t>
      </w:r>
      <w:r>
        <w:rPr>
          <w:color w:val="000000"/>
          <w:sz w:val="24"/>
          <w:shd w:val="clear" w:color="auto" w:fill="FFFFFF"/>
        </w:rPr>
        <w:t>。</w:t>
      </w:r>
    </w:p>
    <w:p w14:paraId="76E308FF">
      <w:pPr>
        <w:spacing w:line="360" w:lineRule="auto"/>
        <w:rPr>
          <w:color w:val="000000"/>
          <w:sz w:val="24"/>
          <w:shd w:val="clear" w:color="auto" w:fill="FFFFFF"/>
        </w:rPr>
      </w:pPr>
      <w:ins w:id="43" w:author="PC" w:date="2023-08-24T08:52:00Z">
        <w:r>
          <w:rPr>
            <w:rFonts w:hint="eastAsia"/>
            <w:color w:val="000000"/>
            <w:sz w:val="24"/>
            <w:shd w:val="clear" w:color="auto" w:fill="FFFFFF"/>
          </w:rPr>
          <w:t>（四）</w:t>
        </w:r>
      </w:ins>
      <w:r>
        <w:rPr>
          <w:rFonts w:hint="eastAsia"/>
          <w:color w:val="000000"/>
          <w:sz w:val="24"/>
          <w:shd w:val="clear" w:color="auto" w:fill="FFFFFF"/>
        </w:rPr>
        <w:t>费用结清：</w:t>
      </w:r>
    </w:p>
    <w:p w14:paraId="5BF4D04D">
      <w:pPr>
        <w:spacing w:line="360" w:lineRule="auto"/>
        <w:ind w:firstLine="480" w:firstLineChars="200"/>
        <w:rPr>
          <w:color w:val="000000"/>
          <w:sz w:val="24"/>
          <w:shd w:val="clear" w:color="auto" w:fill="FFFFFF"/>
        </w:rPr>
      </w:pPr>
      <w:ins w:id="44" w:author="PC" w:date="2023-08-24T08:30:00Z">
        <w:r>
          <w:rPr>
            <w:rFonts w:hint="eastAsia"/>
            <w:color w:val="000000"/>
            <w:sz w:val="24"/>
            <w:shd w:val="clear" w:color="auto" w:fill="FFFFFF"/>
          </w:rPr>
          <w:t>1.</w:t>
        </w:r>
      </w:ins>
      <w:r>
        <w:rPr>
          <w:rFonts w:hint="eastAsia"/>
          <w:color w:val="000000"/>
          <w:sz w:val="24"/>
          <w:shd w:val="clear" w:color="auto" w:fill="FFFFFF"/>
        </w:rPr>
        <w:t>在提交总结报告前，乙方将根据实际发生情况向甲方提交费用明细。甲方需将已发生全部费用结清。</w:t>
      </w:r>
    </w:p>
    <w:p w14:paraId="052B3F18">
      <w:pPr>
        <w:spacing w:line="360" w:lineRule="auto"/>
        <w:ind w:firstLine="480" w:firstLineChars="200"/>
        <w:rPr>
          <w:color w:val="000000"/>
          <w:sz w:val="24"/>
          <w:shd w:val="clear" w:color="auto" w:fill="FFFFFF"/>
        </w:rPr>
      </w:pPr>
      <w:ins w:id="45" w:author="PC" w:date="2023-08-24T08:30:00Z">
        <w:r>
          <w:rPr>
            <w:rFonts w:hint="eastAsia"/>
            <w:color w:val="000000"/>
            <w:sz w:val="24"/>
            <w:shd w:val="clear" w:color="auto" w:fill="FFFFFF"/>
          </w:rPr>
          <w:t>2.</w:t>
        </w:r>
      </w:ins>
      <w:r>
        <w:rPr>
          <w:rFonts w:hint="eastAsia"/>
          <w:color w:val="000000"/>
          <w:sz w:val="24"/>
          <w:shd w:val="clear" w:color="auto" w:fill="FFFFFF"/>
        </w:rPr>
        <w:t>继续治疗费用：总结报告后，或本合同约定研究完成后，可能存在继续治疗和访视及用药患者。甲方需按照本合同约定，支付相应的研究者费、药物管理费、患者交通补偿及可能发生的检查费，按照自然年度结算，每年支付一次。</w:t>
      </w:r>
    </w:p>
    <w:p w14:paraId="0263CA45">
      <w:pPr>
        <w:spacing w:line="360" w:lineRule="auto"/>
        <w:ind w:firstLine="480" w:firstLineChars="200"/>
        <w:rPr>
          <w:ins w:id="46" w:author="PC" w:date="2023-08-24T08:53:00Z"/>
          <w:rFonts w:ascii="黑体" w:hAnsi="黑体" w:eastAsia="黑体"/>
          <w:bCs/>
          <w:color w:val="000000"/>
          <w:sz w:val="24"/>
        </w:rPr>
      </w:pPr>
      <w:ins w:id="47" w:author="PC" w:date="2023-08-24T08:30:00Z">
        <w:r>
          <w:rPr>
            <w:rFonts w:hint="eastAsia"/>
            <w:color w:val="000000"/>
            <w:sz w:val="24"/>
            <w:shd w:val="clear" w:color="auto" w:fill="FFFFFF"/>
          </w:rPr>
          <w:t>3.</w:t>
        </w:r>
      </w:ins>
      <w:r>
        <w:rPr>
          <w:rFonts w:hint="eastAsia"/>
          <w:color w:val="000000"/>
          <w:sz w:val="24"/>
          <w:shd w:val="clear" w:color="auto" w:fill="FFFFFF"/>
        </w:rPr>
        <w:t>项目结余费用经甲方书面申请，退还甲方。</w:t>
      </w:r>
    </w:p>
    <w:p w14:paraId="2BD63074">
      <w:pPr>
        <w:spacing w:line="360" w:lineRule="auto"/>
        <w:rPr>
          <w:rFonts w:ascii="黑体" w:hAnsi="黑体" w:eastAsia="黑体"/>
          <w:b/>
          <w:color w:val="000000"/>
          <w:sz w:val="24"/>
        </w:rPr>
      </w:pPr>
      <w:r>
        <w:rPr>
          <w:rFonts w:hint="eastAsia" w:ascii="黑体" w:hAnsi="黑体" w:eastAsia="黑体"/>
          <w:b/>
          <w:color w:val="000000"/>
          <w:sz w:val="24"/>
        </w:rPr>
        <w:t>五、所有权：</w:t>
      </w:r>
    </w:p>
    <w:p w14:paraId="7F65E7F0">
      <w:pPr>
        <w:spacing w:line="360" w:lineRule="auto"/>
        <w:ind w:firstLine="480" w:firstLineChars="200"/>
        <w:rPr>
          <w:sz w:val="24"/>
        </w:rPr>
      </w:pPr>
      <w:r>
        <w:rPr>
          <w:rFonts w:hint="eastAsia"/>
          <w:sz w:val="24"/>
        </w:rPr>
        <w:t>（一）合作各方为本次合作所提供对方使用的技术成果（药物，医疗器械等），其知识产权仍归原所有人。乙方尊重甲方所持有的本实验相关商业秘密及商业权益。本试验中研究方案所规定的非探索性研究（基础研究）内容原有及产生的知识产权归甲方所有；探索性研究（基础研究）所产生的新的知识产权，除协议另有约定外，归双方共有。</w:t>
      </w:r>
    </w:p>
    <w:p w14:paraId="5AC6190C">
      <w:pPr>
        <w:spacing w:line="360" w:lineRule="auto"/>
        <w:ind w:firstLine="480"/>
        <w:rPr>
          <w:sz w:val="24"/>
        </w:rPr>
      </w:pPr>
      <w:r>
        <w:rPr>
          <w:rFonts w:hint="eastAsia"/>
          <w:sz w:val="24"/>
        </w:rPr>
        <w:t>（二）原始医疗记录及原始数据（包括但不限于病历）及本试验过程中产生的临床数据信息所有权归乙方所有。除非经过乙方的书面许可，原始医疗记录的衍生文件及数据（包括但不限于病历报告表）甲方仅限于本研究使用，不得用于其它延展试验及扩展性研究。</w:t>
      </w:r>
    </w:p>
    <w:p w14:paraId="0B91805E">
      <w:pPr>
        <w:spacing w:line="360" w:lineRule="auto"/>
        <w:ind w:firstLine="480" w:firstLineChars="200"/>
        <w:rPr>
          <w:sz w:val="24"/>
        </w:rPr>
      </w:pPr>
      <w:r>
        <w:rPr>
          <w:rFonts w:hint="eastAsia"/>
          <w:sz w:val="24"/>
        </w:rPr>
        <w:t>（三）本研究患者的生物样本，甲方保证仅用于本研究，不得用于其他项目，不得转售、转让他人。甲方保证本研究完成后，所剩余生物样本归还机构样本库或者销毁（依据来源），申办方和研究者均不得私自保存。</w:t>
      </w:r>
    </w:p>
    <w:p w14:paraId="32EF2F16">
      <w:pPr>
        <w:spacing w:line="360" w:lineRule="auto"/>
        <w:rPr>
          <w:b/>
          <w:sz w:val="24"/>
        </w:rPr>
      </w:pPr>
      <w:r>
        <w:rPr>
          <w:rFonts w:hint="eastAsia"/>
          <w:b/>
          <w:sz w:val="24"/>
        </w:rPr>
        <w:t>六、论文发表：</w:t>
      </w:r>
    </w:p>
    <w:p w14:paraId="4EDE04FD">
      <w:pPr>
        <w:spacing w:line="360" w:lineRule="auto"/>
        <w:ind w:firstLine="480" w:firstLineChars="200"/>
        <w:rPr>
          <w:rFonts w:hint="eastAsia"/>
          <w:sz w:val="24"/>
        </w:rPr>
      </w:pPr>
      <w:r>
        <w:rPr>
          <w:rFonts w:hint="eastAsia"/>
          <w:sz w:val="24"/>
        </w:rPr>
        <w:t>（一）</w:t>
      </w:r>
      <w:r>
        <w:rPr>
          <w:rFonts w:hint="eastAsia"/>
          <w:color w:val="000000"/>
          <w:sz w:val="24"/>
        </w:rPr>
        <w:t>乙方作为本试验（负责</w:t>
      </w:r>
      <w:r>
        <w:rPr>
          <w:color w:val="000000"/>
          <w:sz w:val="24"/>
        </w:rPr>
        <w:t>/</w:t>
      </w:r>
      <w:r>
        <w:rPr>
          <w:rFonts w:hint="eastAsia"/>
          <w:color w:val="000000"/>
          <w:sz w:val="24"/>
        </w:rPr>
        <w:t>参加）单位，有权为学术研究发表本研究相关内容，</w:t>
      </w:r>
      <w:r>
        <w:rPr>
          <w:rFonts w:hint="eastAsia"/>
          <w:sz w:val="24"/>
        </w:rPr>
        <w:t>并对其发表的论文著作等享有著作权</w:t>
      </w:r>
      <w:r>
        <w:rPr>
          <w:rFonts w:hint="eastAsia"/>
          <w:color w:val="000000"/>
          <w:sz w:val="24"/>
        </w:rPr>
        <w:t>。乙方在发表论文前应得到甲方同意</w:t>
      </w:r>
      <w:r>
        <w:rPr>
          <w:rFonts w:hint="eastAsia"/>
          <w:sz w:val="24"/>
        </w:rPr>
        <w:t>。在主研究结果没有正式发表之前，乙方在学术会议上交流该临床研究结果时应事先征得甲方同意，本条规定在合同履行完毕、被解除或者终止后仍应具有约束力。</w:t>
      </w:r>
    </w:p>
    <w:p w14:paraId="33AF7394">
      <w:pPr>
        <w:spacing w:line="360" w:lineRule="auto"/>
        <w:ind w:firstLine="420"/>
        <w:rPr>
          <w:sz w:val="24"/>
        </w:rPr>
      </w:pPr>
      <w:r>
        <w:rPr>
          <w:rFonts w:hint="eastAsia"/>
          <w:sz w:val="24"/>
        </w:rPr>
        <w:t>（二）文章署名：</w:t>
      </w:r>
    </w:p>
    <w:p w14:paraId="36B17F13">
      <w:pPr>
        <w:spacing w:line="360" w:lineRule="auto"/>
        <w:ind w:firstLine="420"/>
        <w:rPr>
          <w:sz w:val="24"/>
        </w:rPr>
      </w:pPr>
      <w:r>
        <w:rPr>
          <w:rFonts w:hint="eastAsia"/>
          <w:sz w:val="24"/>
        </w:rPr>
        <w:t>乙方作为本项目组长单位，本项目研究结果在发表论文时，第一作者或通讯作者所属单位应为乙方——</w:t>
      </w:r>
      <w:r>
        <w:rPr>
          <w:rFonts w:hint="eastAsia"/>
          <w:color w:val="000000"/>
          <w:sz w:val="24"/>
        </w:rPr>
        <w:t>山西省肿瘤医院/</w:t>
      </w:r>
      <w:r>
        <w:rPr>
          <w:rFonts w:hint="eastAsia"/>
          <w:sz w:val="24"/>
        </w:rPr>
        <w:t>中国医学科学院肿瘤医院山西医院。（非组长单位项目不需要此条目）</w:t>
      </w:r>
    </w:p>
    <w:p w14:paraId="341A7D38">
      <w:pPr>
        <w:spacing w:line="360" w:lineRule="auto"/>
        <w:ind w:firstLine="420"/>
        <w:rPr>
          <w:sz w:val="24"/>
        </w:rPr>
      </w:pPr>
      <w:r>
        <w:rPr>
          <w:rFonts w:hint="eastAsia"/>
          <w:sz w:val="24"/>
        </w:rPr>
        <w:t>经与甲方协商确定，本单位</w:t>
      </w:r>
      <w:r>
        <w:rPr>
          <w:sz w:val="24"/>
        </w:rPr>
        <w:t>PI</w:t>
      </w:r>
      <w:r>
        <w:rPr>
          <w:rFonts w:hint="eastAsia"/>
          <w:sz w:val="24"/>
        </w:rPr>
        <w:t>：</w:t>
      </w:r>
      <w:r>
        <w:rPr>
          <w:sz w:val="24"/>
        </w:rPr>
        <w:t>XXX</w:t>
      </w:r>
      <w:r>
        <w:rPr>
          <w:rFonts w:hint="eastAsia"/>
          <w:sz w:val="24"/>
        </w:rPr>
        <w:t>教授，在本项目主要研究结果发表文章中的署名为：第一作者、通讯作者、共同作者（三选一）。本单位其他研究者：XXX、XXX作为文章共同作者，排名按贡献大小排序。</w:t>
      </w:r>
    </w:p>
    <w:p w14:paraId="1C708372">
      <w:pPr>
        <w:spacing w:line="360" w:lineRule="auto"/>
        <w:rPr>
          <w:rFonts w:ascii="黑体" w:hAnsi="黑体" w:eastAsia="黑体"/>
          <w:b/>
          <w:color w:val="000000"/>
          <w:sz w:val="24"/>
        </w:rPr>
      </w:pPr>
      <w:r>
        <w:rPr>
          <w:rFonts w:hint="eastAsia" w:ascii="黑体" w:hAnsi="黑体" w:eastAsia="黑体"/>
          <w:b/>
          <w:color w:val="000000"/>
          <w:sz w:val="24"/>
        </w:rPr>
        <w:t>七、知识产权成果的归属和分享：</w:t>
      </w:r>
    </w:p>
    <w:p w14:paraId="5639875C">
      <w:pPr>
        <w:spacing w:line="360" w:lineRule="auto"/>
        <w:rPr>
          <w:sz w:val="24"/>
        </w:rPr>
      </w:pPr>
      <w:r>
        <w:rPr>
          <w:rFonts w:hint="eastAsia"/>
        </w:rPr>
        <w:t>（一）</w:t>
      </w:r>
      <w:r>
        <w:rPr>
          <w:rFonts w:hint="eastAsia"/>
          <w:sz w:val="24"/>
        </w:rPr>
        <w:t>由本项合作而产生的新知识产权（不含合作前任何一方已拥有的知识产权）将由双方共同拥有，并将共同申请专利，专利权归双方共有。按照贡献大小分配共享。合同合作方可共同实施该等专利，但未经一方许可任何一方不得向任何第三方转让或者以任何方式许可第三方实施该等专利。</w:t>
      </w:r>
    </w:p>
    <w:p w14:paraId="4A32CAE3">
      <w:pPr>
        <w:spacing w:line="360" w:lineRule="auto"/>
        <w:rPr>
          <w:sz w:val="24"/>
        </w:rPr>
      </w:pPr>
      <w:r>
        <w:rPr>
          <w:rFonts w:hint="eastAsia"/>
          <w:sz w:val="24"/>
        </w:rPr>
        <w:t>（二）乙方有权使用已发表的本研究相关的论文申请国家各级科技成果奖，相关奖励归乙方所有。</w:t>
      </w:r>
    </w:p>
    <w:p w14:paraId="50BF623F">
      <w:pPr>
        <w:spacing w:line="360" w:lineRule="auto"/>
        <w:rPr>
          <w:b/>
          <w:sz w:val="24"/>
        </w:rPr>
      </w:pPr>
      <w:r>
        <w:rPr>
          <w:rFonts w:hint="eastAsia"/>
          <w:b/>
          <w:sz w:val="24"/>
        </w:rPr>
        <w:t>对于探索性研究的额外要求：</w:t>
      </w:r>
    </w:p>
    <w:p w14:paraId="58753E31">
      <w:pPr>
        <w:spacing w:line="360" w:lineRule="auto"/>
        <w:ind w:firstLine="420"/>
        <w:rPr>
          <w:sz w:val="24"/>
        </w:rPr>
      </w:pPr>
      <w:r>
        <w:rPr>
          <w:rFonts w:hint="eastAsia"/>
          <w:sz w:val="24"/>
        </w:rPr>
        <w:t>如果本项目除主要研究目的外，另设有探索性研究目的，并收集受试者临床信息和生物样本进行处理加工，以此获得相关结果。依据赫尔辛基宣言，受试者和乙方有权知晓并获得相关研究结果报告。非经乙方伦理委员会同意并书面批件许可，甲方及研究者不得将本研究获得的临床信息和生物标本用于本研究方案中未涉及的其他探索性研究。</w:t>
      </w:r>
    </w:p>
    <w:p w14:paraId="4CDEE5E3">
      <w:pPr>
        <w:spacing w:line="360" w:lineRule="auto"/>
        <w:rPr>
          <w:rFonts w:ascii="黑体" w:hAnsi="黑体" w:eastAsia="黑体"/>
          <w:b/>
          <w:bCs/>
          <w:color w:val="000000"/>
          <w:sz w:val="24"/>
        </w:rPr>
      </w:pPr>
      <w:r>
        <w:rPr>
          <w:rFonts w:hint="eastAsia" w:ascii="黑体" w:hAnsi="黑体" w:eastAsia="黑体"/>
          <w:b/>
          <w:bCs/>
          <w:color w:val="000000"/>
          <w:sz w:val="24"/>
        </w:rPr>
        <w:t>八、双方责任：</w:t>
      </w:r>
    </w:p>
    <w:p w14:paraId="03E33137">
      <w:pPr>
        <w:spacing w:line="360" w:lineRule="auto"/>
        <w:rPr>
          <w:color w:val="000000"/>
          <w:sz w:val="24"/>
        </w:rPr>
      </w:pPr>
      <w:r>
        <w:rPr>
          <w:rFonts w:hint="eastAsia"/>
          <w:color w:val="000000"/>
          <w:sz w:val="24"/>
        </w:rPr>
        <w:t>（一）在临床试验期间，双方均不得以任何方式借用媒体宣传。特殊情况下需要适当宣传时，须经双方同意宣传的内容。</w:t>
      </w:r>
    </w:p>
    <w:p w14:paraId="06E0377F">
      <w:pPr>
        <w:spacing w:line="360" w:lineRule="auto"/>
        <w:rPr>
          <w:rFonts w:hint="eastAsia"/>
          <w:color w:val="000000"/>
          <w:sz w:val="24"/>
        </w:rPr>
      </w:pPr>
      <w:r>
        <w:rPr>
          <w:rFonts w:hint="eastAsia"/>
          <w:color w:val="000000"/>
          <w:sz w:val="24"/>
        </w:rPr>
        <w:t>（二）本协议未尽事宜由双方友好协商解决。所有协议的更改以书面为准。</w:t>
      </w:r>
    </w:p>
    <w:p w14:paraId="11E44D46">
      <w:pPr>
        <w:spacing w:line="360" w:lineRule="auto"/>
        <w:rPr>
          <w:rFonts w:hint="eastAsia"/>
          <w:color w:val="000000"/>
          <w:sz w:val="24"/>
        </w:rPr>
      </w:pPr>
      <w:r>
        <w:rPr>
          <w:rFonts w:hint="eastAsia"/>
          <w:color w:val="000000"/>
          <w:sz w:val="24"/>
        </w:rPr>
        <w:t>（三）.因本协议产生争议的，双方友好协商解决；协商不成的，任何一方可向乙方所在地人民法院起诉。</w:t>
      </w:r>
    </w:p>
    <w:p w14:paraId="4B5F9418">
      <w:pPr>
        <w:spacing w:line="360" w:lineRule="auto"/>
        <w:rPr>
          <w:color w:val="000000"/>
          <w:sz w:val="24"/>
        </w:rPr>
      </w:pPr>
      <w:r>
        <w:rPr>
          <w:rFonts w:hint="eastAsia"/>
          <w:color w:val="000000"/>
          <w:sz w:val="24"/>
        </w:rPr>
        <w:t>（四）本协议及</w:t>
      </w:r>
      <w:r>
        <w:rPr>
          <w:color w:val="000000"/>
          <w:sz w:val="24"/>
        </w:rPr>
        <w:t>附件</w:t>
      </w:r>
      <w:r>
        <w:rPr>
          <w:rFonts w:hint="eastAsia"/>
          <w:color w:val="000000"/>
          <w:sz w:val="24"/>
        </w:rPr>
        <w:t>由双方负责人或合法代表人签字并盖公章后生效。</w:t>
      </w:r>
    </w:p>
    <w:p w14:paraId="46A2B016">
      <w:pPr>
        <w:spacing w:line="360" w:lineRule="auto"/>
        <w:rPr>
          <w:color w:val="000000"/>
          <w:sz w:val="24"/>
        </w:rPr>
      </w:pPr>
      <w:commentRangeStart w:id="9"/>
      <w:r>
        <w:rPr>
          <w:rFonts w:hint="eastAsia"/>
          <w:color w:val="000000"/>
          <w:sz w:val="24"/>
        </w:rPr>
        <w:t>（五）本协议一式5份，甲方执2份，乙方执3份，具有同等法律效力。</w:t>
      </w:r>
      <w:commentRangeEnd w:id="9"/>
      <w:r>
        <w:rPr>
          <w:rStyle w:val="13"/>
        </w:rPr>
        <w:commentReference w:id="9"/>
      </w:r>
    </w:p>
    <w:p w14:paraId="1905C122">
      <w:pPr>
        <w:spacing w:line="480" w:lineRule="auto"/>
        <w:ind w:left="357"/>
        <w:rPr>
          <w:color w:val="000000"/>
          <w:sz w:val="24"/>
        </w:rPr>
        <w:sectPr>
          <w:footerReference r:id="rId8" w:type="default"/>
          <w:pgSz w:w="11906" w:h="16838"/>
          <w:pgMar w:top="1440" w:right="1800" w:bottom="1440" w:left="1800" w:header="851" w:footer="992" w:gutter="0"/>
          <w:cols w:space="720" w:num="1"/>
          <w:docGrid w:type="lines" w:linePitch="312" w:charSpace="0"/>
        </w:sectPr>
      </w:pPr>
    </w:p>
    <w:p w14:paraId="17079016">
      <w:pPr>
        <w:spacing w:line="480" w:lineRule="auto"/>
        <w:ind w:left="357"/>
        <w:rPr>
          <w:color w:val="000000"/>
          <w:sz w:val="24"/>
        </w:rPr>
      </w:pPr>
    </w:p>
    <w:tbl>
      <w:tblPr>
        <w:tblStyle w:val="9"/>
        <w:tblW w:w="0" w:type="auto"/>
        <w:tblInd w:w="0" w:type="dxa"/>
        <w:tblLayout w:type="autofit"/>
        <w:tblCellMar>
          <w:top w:w="0" w:type="dxa"/>
          <w:left w:w="108" w:type="dxa"/>
          <w:bottom w:w="0" w:type="dxa"/>
          <w:right w:w="108" w:type="dxa"/>
        </w:tblCellMar>
      </w:tblPr>
      <w:tblGrid>
        <w:gridCol w:w="4261"/>
        <w:gridCol w:w="4261"/>
      </w:tblGrid>
      <w:tr w14:paraId="139D197E">
        <w:tblPrEx>
          <w:tblCellMar>
            <w:top w:w="0" w:type="dxa"/>
            <w:left w:w="108" w:type="dxa"/>
            <w:bottom w:w="0" w:type="dxa"/>
            <w:right w:w="108" w:type="dxa"/>
          </w:tblCellMar>
        </w:tblPrEx>
        <w:tc>
          <w:tcPr>
            <w:tcW w:w="4261" w:type="dxa"/>
            <w:noWrap w:val="0"/>
            <w:vAlign w:val="top"/>
          </w:tcPr>
          <w:p w14:paraId="0E01C2D5">
            <w:pPr>
              <w:spacing w:line="480" w:lineRule="auto"/>
              <w:rPr>
                <w:rFonts w:hint="eastAsia"/>
                <w:color w:val="000000"/>
                <w:sz w:val="24"/>
              </w:rPr>
            </w:pPr>
            <w:r>
              <w:rPr>
                <w:rFonts w:hint="eastAsia"/>
                <w:color w:val="000000"/>
                <w:sz w:val="24"/>
              </w:rPr>
              <w:t>甲方：某某某有限公司（公章）</w:t>
            </w:r>
          </w:p>
        </w:tc>
        <w:tc>
          <w:tcPr>
            <w:tcW w:w="4261" w:type="dxa"/>
            <w:noWrap w:val="0"/>
            <w:vAlign w:val="top"/>
          </w:tcPr>
          <w:p w14:paraId="347E5065">
            <w:pPr>
              <w:spacing w:line="480" w:lineRule="auto"/>
              <w:rPr>
                <w:color w:val="000000"/>
                <w:sz w:val="24"/>
              </w:rPr>
            </w:pPr>
            <w:r>
              <w:rPr>
                <w:rFonts w:hint="eastAsia"/>
                <w:color w:val="000000"/>
                <w:sz w:val="24"/>
              </w:rPr>
              <w:t>乙方：山西省肿瘤医院</w:t>
            </w:r>
            <w:r>
              <w:rPr>
                <w:rFonts w:hint="eastAsia"/>
                <w:color w:val="000000"/>
                <w:sz w:val="24"/>
              </w:rPr>
              <w:tab/>
            </w:r>
            <w:r>
              <w:rPr>
                <w:rFonts w:hint="eastAsia"/>
                <w:color w:val="000000"/>
                <w:sz w:val="24"/>
              </w:rPr>
              <w:t>(中国医学科学院肿瘤医院山西医院）（公章）</w:t>
            </w:r>
          </w:p>
          <w:p w14:paraId="1D917E05">
            <w:pPr>
              <w:spacing w:line="480" w:lineRule="auto"/>
              <w:rPr>
                <w:rFonts w:hint="eastAsia"/>
                <w:color w:val="000000"/>
                <w:sz w:val="24"/>
              </w:rPr>
            </w:pPr>
          </w:p>
        </w:tc>
      </w:tr>
      <w:tr w14:paraId="58B3108F">
        <w:tblPrEx>
          <w:tblCellMar>
            <w:top w:w="0" w:type="dxa"/>
            <w:left w:w="108" w:type="dxa"/>
            <w:bottom w:w="0" w:type="dxa"/>
            <w:right w:w="108" w:type="dxa"/>
          </w:tblCellMar>
        </w:tblPrEx>
        <w:trPr>
          <w:trHeight w:val="1157" w:hRule="exact"/>
        </w:trPr>
        <w:tc>
          <w:tcPr>
            <w:tcW w:w="4261" w:type="dxa"/>
            <w:noWrap w:val="0"/>
            <w:vAlign w:val="top"/>
          </w:tcPr>
          <w:p w14:paraId="12494352">
            <w:pPr>
              <w:spacing w:line="480" w:lineRule="auto"/>
              <w:rPr>
                <w:rFonts w:hint="eastAsia"/>
                <w:color w:val="000000"/>
                <w:sz w:val="24"/>
              </w:rPr>
            </w:pPr>
            <w:r>
              <w:rPr>
                <w:rFonts w:hint="eastAsia"/>
                <w:color w:val="000000"/>
                <w:sz w:val="24"/>
              </w:rPr>
              <w:t>法人/法人授权代表签字：</w:t>
            </w:r>
          </w:p>
        </w:tc>
        <w:tc>
          <w:tcPr>
            <w:tcW w:w="4261" w:type="dxa"/>
            <w:noWrap w:val="0"/>
            <w:vAlign w:val="top"/>
          </w:tcPr>
          <w:p w14:paraId="1AA0AEF4">
            <w:pPr>
              <w:spacing w:line="480" w:lineRule="auto"/>
              <w:rPr>
                <w:rFonts w:hint="eastAsia"/>
                <w:color w:val="000000"/>
                <w:sz w:val="24"/>
              </w:rPr>
            </w:pPr>
            <w:r>
              <w:rPr>
                <w:rFonts w:hint="eastAsia"/>
                <w:color w:val="000000"/>
                <w:sz w:val="24"/>
              </w:rPr>
              <w:t>法人/法人授权代表签字：</w:t>
            </w:r>
          </w:p>
        </w:tc>
      </w:tr>
      <w:tr w14:paraId="3EBDF872">
        <w:tblPrEx>
          <w:tblCellMar>
            <w:top w:w="0" w:type="dxa"/>
            <w:left w:w="108" w:type="dxa"/>
            <w:bottom w:w="0" w:type="dxa"/>
            <w:right w:w="108" w:type="dxa"/>
          </w:tblCellMar>
        </w:tblPrEx>
        <w:trPr>
          <w:trHeight w:val="1157" w:hRule="exact"/>
        </w:trPr>
        <w:tc>
          <w:tcPr>
            <w:tcW w:w="4261" w:type="dxa"/>
            <w:noWrap w:val="0"/>
            <w:vAlign w:val="top"/>
          </w:tcPr>
          <w:p w14:paraId="7D6B8F60">
            <w:pPr>
              <w:spacing w:line="480" w:lineRule="auto"/>
              <w:rPr>
                <w:rFonts w:hint="eastAsia"/>
                <w:color w:val="000000"/>
                <w:sz w:val="24"/>
              </w:rPr>
            </w:pPr>
            <w:commentRangeStart w:id="10"/>
            <w:r>
              <w:rPr>
                <w:rFonts w:hint="eastAsia"/>
                <w:color w:val="000000"/>
                <w:sz w:val="24"/>
              </w:rPr>
              <w:t>委托代理人签字：</w:t>
            </w:r>
            <w:commentRangeEnd w:id="10"/>
            <w:r>
              <w:commentReference w:id="10"/>
            </w:r>
          </w:p>
        </w:tc>
        <w:tc>
          <w:tcPr>
            <w:tcW w:w="4261" w:type="dxa"/>
            <w:noWrap w:val="0"/>
            <w:vAlign w:val="top"/>
          </w:tcPr>
          <w:p w14:paraId="42A0F43B">
            <w:pPr>
              <w:spacing w:line="480" w:lineRule="auto"/>
              <w:rPr>
                <w:rFonts w:hint="eastAsia"/>
                <w:color w:val="000000"/>
                <w:sz w:val="24"/>
              </w:rPr>
            </w:pPr>
            <w:r>
              <w:rPr>
                <w:rFonts w:hint="eastAsia"/>
                <w:color w:val="000000"/>
                <w:sz w:val="24"/>
              </w:rPr>
              <w:t>临床试验负责人签字：</w:t>
            </w:r>
          </w:p>
        </w:tc>
      </w:tr>
      <w:tr w14:paraId="1D8EA31B">
        <w:tblPrEx>
          <w:tblCellMar>
            <w:top w:w="0" w:type="dxa"/>
            <w:left w:w="108" w:type="dxa"/>
            <w:bottom w:w="0" w:type="dxa"/>
            <w:right w:w="108" w:type="dxa"/>
          </w:tblCellMar>
        </w:tblPrEx>
        <w:trPr>
          <w:trHeight w:val="1157" w:hRule="exact"/>
        </w:trPr>
        <w:tc>
          <w:tcPr>
            <w:tcW w:w="4261" w:type="dxa"/>
            <w:noWrap w:val="0"/>
            <w:vAlign w:val="top"/>
          </w:tcPr>
          <w:p w14:paraId="2E9F7097">
            <w:pPr>
              <w:spacing w:line="480" w:lineRule="auto"/>
              <w:rPr>
                <w:rFonts w:hint="eastAsia"/>
                <w:color w:val="000000"/>
                <w:sz w:val="24"/>
              </w:rPr>
            </w:pPr>
            <w:r>
              <w:rPr>
                <w:rFonts w:hint="eastAsia"/>
                <w:color w:val="000000"/>
                <w:sz w:val="24"/>
              </w:rPr>
              <w:t>日期：</w:t>
            </w:r>
            <w:r>
              <w:rPr>
                <w:color w:val="000000"/>
                <w:sz w:val="24"/>
              </w:rPr>
              <w:t xml:space="preserve"> </w:t>
            </w:r>
            <w:r>
              <w:rPr>
                <w:rFonts w:hint="eastAsia"/>
                <w:color w:val="000000"/>
                <w:sz w:val="24"/>
              </w:rPr>
              <w:t xml:space="preserve">   年</w:t>
            </w:r>
            <w:r>
              <w:rPr>
                <w:color w:val="000000"/>
                <w:sz w:val="24"/>
              </w:rPr>
              <w:t xml:space="preserve"> </w:t>
            </w:r>
            <w:r>
              <w:rPr>
                <w:rFonts w:hint="eastAsia"/>
                <w:color w:val="000000"/>
                <w:sz w:val="24"/>
              </w:rPr>
              <w:t xml:space="preserve">  月</w:t>
            </w:r>
            <w:r>
              <w:rPr>
                <w:color w:val="000000"/>
                <w:sz w:val="24"/>
              </w:rPr>
              <w:t xml:space="preserve"> </w:t>
            </w:r>
            <w:r>
              <w:rPr>
                <w:rFonts w:hint="eastAsia"/>
                <w:color w:val="000000"/>
                <w:sz w:val="24"/>
              </w:rPr>
              <w:t xml:space="preserve">  日   </w:t>
            </w:r>
          </w:p>
        </w:tc>
        <w:tc>
          <w:tcPr>
            <w:tcW w:w="4261" w:type="dxa"/>
            <w:noWrap w:val="0"/>
            <w:vAlign w:val="top"/>
          </w:tcPr>
          <w:p w14:paraId="7ECB350E">
            <w:pPr>
              <w:spacing w:line="480" w:lineRule="auto"/>
              <w:rPr>
                <w:rFonts w:hint="eastAsia"/>
                <w:color w:val="000000"/>
                <w:sz w:val="24"/>
              </w:rPr>
            </w:pPr>
            <w:r>
              <w:rPr>
                <w:rFonts w:hint="eastAsia"/>
                <w:color w:val="000000"/>
                <w:sz w:val="24"/>
              </w:rPr>
              <w:t>日期：</w:t>
            </w:r>
            <w:r>
              <w:rPr>
                <w:color w:val="000000"/>
                <w:sz w:val="24"/>
              </w:rPr>
              <w:t xml:space="preserve">  </w:t>
            </w:r>
            <w:r>
              <w:rPr>
                <w:rFonts w:hint="eastAsia"/>
                <w:color w:val="000000"/>
                <w:sz w:val="24"/>
              </w:rPr>
              <w:t xml:space="preserve">  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14:paraId="3B9F21D5">
      <w:pPr>
        <w:spacing w:line="480" w:lineRule="auto"/>
        <w:ind w:left="357"/>
        <w:rPr>
          <w:color w:val="000000"/>
          <w:sz w:val="24"/>
        </w:rPr>
      </w:pPr>
    </w:p>
    <w:p w14:paraId="5C549B46">
      <w:pPr>
        <w:spacing w:line="480" w:lineRule="auto"/>
        <w:ind w:left="357"/>
        <w:rPr>
          <w:rFonts w:hint="eastAsia"/>
          <w:color w:val="000000"/>
          <w:sz w:val="24"/>
        </w:rPr>
      </w:pPr>
    </w:p>
    <w:p w14:paraId="7A166AF7">
      <w:pPr>
        <w:spacing w:line="480" w:lineRule="auto"/>
        <w:rPr>
          <w:rFonts w:hint="eastAsia"/>
          <w:color w:val="000000"/>
          <w:sz w:val="24"/>
        </w:rPr>
      </w:pPr>
    </w:p>
    <w:p w14:paraId="4AC65C97">
      <w:pPr>
        <w:spacing w:line="480" w:lineRule="auto"/>
        <w:ind w:left="357"/>
        <w:rPr>
          <w:rFonts w:hint="eastAsia"/>
          <w:color w:val="000000"/>
          <w:sz w:val="24"/>
        </w:rPr>
      </w:pPr>
      <w:r>
        <w:rPr>
          <w:rFonts w:hint="eastAsia"/>
          <w:color w:val="000000"/>
          <w:sz w:val="24"/>
        </w:rPr>
        <w:t>乙方户名：山西省肿瘤医院</w:t>
      </w:r>
    </w:p>
    <w:p w14:paraId="3D0A7205">
      <w:pPr>
        <w:spacing w:line="480" w:lineRule="auto"/>
        <w:ind w:left="357"/>
        <w:rPr>
          <w:rFonts w:hint="eastAsia"/>
          <w:color w:val="000000"/>
          <w:sz w:val="24"/>
        </w:rPr>
      </w:pPr>
      <w:r>
        <w:rPr>
          <w:rFonts w:hint="eastAsia"/>
          <w:color w:val="000000"/>
          <w:sz w:val="24"/>
        </w:rPr>
        <w:t>开户银行：中行北城支行</w:t>
      </w:r>
    </w:p>
    <w:p w14:paraId="7C081AC2">
      <w:pPr>
        <w:spacing w:line="480" w:lineRule="auto"/>
        <w:ind w:left="357"/>
        <w:rPr>
          <w:rFonts w:hint="eastAsia"/>
          <w:color w:val="000000"/>
          <w:sz w:val="24"/>
        </w:rPr>
      </w:pPr>
      <w:r>
        <w:rPr>
          <w:rFonts w:hint="eastAsia"/>
          <w:color w:val="000000"/>
          <w:sz w:val="24"/>
        </w:rPr>
        <w:t>地址：太原市杏花岭区职工新街3号</w:t>
      </w:r>
    </w:p>
    <w:p w14:paraId="246DCFE2">
      <w:pPr>
        <w:spacing w:line="480" w:lineRule="auto"/>
        <w:ind w:left="357"/>
        <w:rPr>
          <w:rFonts w:hint="eastAsia"/>
          <w:color w:val="000000"/>
          <w:sz w:val="24"/>
        </w:rPr>
        <w:sectPr>
          <w:pgSz w:w="11906" w:h="16838"/>
          <w:pgMar w:top="1440" w:right="1800" w:bottom="1440" w:left="1800" w:header="851" w:footer="992" w:gutter="0"/>
          <w:cols w:space="720" w:num="1"/>
          <w:docGrid w:type="lines" w:linePitch="312" w:charSpace="0"/>
        </w:sectPr>
      </w:pPr>
      <w:r>
        <w:rPr>
          <w:rFonts w:hint="eastAsia"/>
          <w:color w:val="000000"/>
          <w:sz w:val="24"/>
        </w:rPr>
        <w:t>账号：139201529915</w:t>
      </w:r>
    </w:p>
    <w:p w14:paraId="0F6E261C">
      <w:pPr>
        <w:spacing w:line="480" w:lineRule="auto"/>
        <w:rPr>
          <w:rFonts w:hint="eastAsia"/>
          <w:color w:val="000000"/>
          <w:sz w:val="24"/>
        </w:rPr>
      </w:pPr>
      <w:r>
        <w:rPr>
          <w:rFonts w:hint="eastAsia"/>
          <w:color w:val="000000"/>
          <w:sz w:val="24"/>
        </w:rPr>
        <w:t>附件1：</w:t>
      </w:r>
    </w:p>
    <w:p w14:paraId="2129E7B9">
      <w:pPr>
        <w:spacing w:line="480" w:lineRule="auto"/>
        <w:jc w:val="center"/>
        <w:rPr>
          <w:rFonts w:hint="eastAsia"/>
          <w:color w:val="000000"/>
          <w:sz w:val="24"/>
        </w:rPr>
      </w:pPr>
      <w:r>
        <w:rPr>
          <w:rFonts w:hint="eastAsia"/>
          <w:color w:val="000000"/>
          <w:sz w:val="24"/>
        </w:rPr>
        <w:t>临床试验检查费用核算单</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14:paraId="4FB9C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07E219C6">
            <w:pPr>
              <w:spacing w:line="480" w:lineRule="auto"/>
              <w:rPr>
                <w:color w:val="000000"/>
                <w:sz w:val="24"/>
              </w:rPr>
            </w:pPr>
            <w:r>
              <w:rPr>
                <w:rFonts w:hint="eastAsia"/>
                <w:color w:val="000000"/>
                <w:sz w:val="24"/>
              </w:rPr>
              <w:t>检查项目</w:t>
            </w:r>
          </w:p>
        </w:tc>
        <w:tc>
          <w:tcPr>
            <w:tcW w:w="2130" w:type="dxa"/>
            <w:noWrap w:val="0"/>
            <w:vAlign w:val="top"/>
          </w:tcPr>
          <w:p w14:paraId="2878DB14">
            <w:pPr>
              <w:spacing w:line="480" w:lineRule="auto"/>
              <w:rPr>
                <w:color w:val="000000"/>
                <w:sz w:val="24"/>
              </w:rPr>
            </w:pPr>
            <w:r>
              <w:rPr>
                <w:rFonts w:hint="eastAsia"/>
                <w:color w:val="000000"/>
                <w:sz w:val="24"/>
              </w:rPr>
              <w:t>单价（元）</w:t>
            </w:r>
          </w:p>
        </w:tc>
        <w:tc>
          <w:tcPr>
            <w:tcW w:w="2131" w:type="dxa"/>
            <w:noWrap w:val="0"/>
            <w:vAlign w:val="top"/>
          </w:tcPr>
          <w:p w14:paraId="31CC753B">
            <w:pPr>
              <w:spacing w:line="480" w:lineRule="auto"/>
              <w:rPr>
                <w:color w:val="000000"/>
                <w:sz w:val="24"/>
              </w:rPr>
            </w:pPr>
            <w:r>
              <w:rPr>
                <w:rFonts w:hint="eastAsia"/>
                <w:color w:val="000000"/>
                <w:sz w:val="24"/>
              </w:rPr>
              <w:t>次数</w:t>
            </w:r>
          </w:p>
        </w:tc>
        <w:tc>
          <w:tcPr>
            <w:tcW w:w="2131" w:type="dxa"/>
            <w:noWrap w:val="0"/>
            <w:vAlign w:val="top"/>
          </w:tcPr>
          <w:p w14:paraId="38BCCEE6">
            <w:pPr>
              <w:spacing w:line="480" w:lineRule="auto"/>
              <w:rPr>
                <w:color w:val="000000"/>
                <w:sz w:val="24"/>
              </w:rPr>
            </w:pPr>
            <w:r>
              <w:rPr>
                <w:rFonts w:hint="eastAsia"/>
                <w:color w:val="000000"/>
                <w:sz w:val="24"/>
              </w:rPr>
              <w:t>费用（元）</w:t>
            </w:r>
          </w:p>
        </w:tc>
      </w:tr>
      <w:tr w14:paraId="190C0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44B86F84">
            <w:pPr>
              <w:spacing w:line="480" w:lineRule="auto"/>
              <w:rPr>
                <w:color w:val="000000"/>
                <w:sz w:val="24"/>
              </w:rPr>
            </w:pPr>
            <w:commentRangeStart w:id="11"/>
            <w:r>
              <w:rPr>
                <w:rFonts w:hint="eastAsia"/>
                <w:color w:val="000000"/>
                <w:sz w:val="24"/>
              </w:rPr>
              <w:t>肝肾功能+</w:t>
            </w:r>
            <w:commentRangeEnd w:id="11"/>
            <w:r>
              <w:commentReference w:id="11"/>
            </w:r>
          </w:p>
        </w:tc>
        <w:tc>
          <w:tcPr>
            <w:tcW w:w="2130" w:type="dxa"/>
            <w:noWrap w:val="0"/>
            <w:vAlign w:val="top"/>
          </w:tcPr>
          <w:p w14:paraId="112F0CA3">
            <w:pPr>
              <w:spacing w:line="480" w:lineRule="auto"/>
              <w:rPr>
                <w:color w:val="000000"/>
                <w:sz w:val="24"/>
              </w:rPr>
            </w:pPr>
            <w:r>
              <w:rPr>
                <w:rFonts w:hint="eastAsia"/>
                <w:color w:val="000000"/>
                <w:sz w:val="24"/>
              </w:rPr>
              <w:t>301</w:t>
            </w:r>
          </w:p>
        </w:tc>
        <w:tc>
          <w:tcPr>
            <w:tcW w:w="2131" w:type="dxa"/>
            <w:noWrap w:val="0"/>
            <w:vAlign w:val="top"/>
          </w:tcPr>
          <w:p w14:paraId="40AAFC8D">
            <w:pPr>
              <w:spacing w:line="480" w:lineRule="auto"/>
              <w:rPr>
                <w:rFonts w:hint="eastAsia"/>
                <w:color w:val="000000"/>
                <w:sz w:val="24"/>
              </w:rPr>
            </w:pPr>
          </w:p>
        </w:tc>
        <w:tc>
          <w:tcPr>
            <w:tcW w:w="2131" w:type="dxa"/>
            <w:noWrap w:val="0"/>
            <w:vAlign w:val="top"/>
          </w:tcPr>
          <w:p w14:paraId="60451A84">
            <w:pPr>
              <w:spacing w:line="480" w:lineRule="auto"/>
              <w:rPr>
                <w:rFonts w:hint="eastAsia"/>
                <w:color w:val="000000"/>
                <w:sz w:val="24"/>
              </w:rPr>
            </w:pPr>
          </w:p>
        </w:tc>
      </w:tr>
      <w:tr w14:paraId="586F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78855749">
            <w:pPr>
              <w:spacing w:line="480" w:lineRule="auto"/>
              <w:rPr>
                <w:rFonts w:hint="eastAsia"/>
                <w:color w:val="000000"/>
                <w:sz w:val="24"/>
              </w:rPr>
            </w:pPr>
            <w:r>
              <w:rPr>
                <w:rFonts w:hint="eastAsia"/>
                <w:color w:val="000000"/>
                <w:sz w:val="24"/>
              </w:rPr>
              <w:t>血常规</w:t>
            </w:r>
          </w:p>
        </w:tc>
        <w:tc>
          <w:tcPr>
            <w:tcW w:w="2130" w:type="dxa"/>
            <w:noWrap w:val="0"/>
            <w:vAlign w:val="top"/>
          </w:tcPr>
          <w:p w14:paraId="2A93A9D1">
            <w:pPr>
              <w:spacing w:line="480" w:lineRule="auto"/>
              <w:rPr>
                <w:color w:val="000000"/>
                <w:sz w:val="24"/>
              </w:rPr>
            </w:pPr>
            <w:r>
              <w:rPr>
                <w:rFonts w:hint="eastAsia"/>
                <w:color w:val="000000"/>
                <w:sz w:val="24"/>
              </w:rPr>
              <w:t>30</w:t>
            </w:r>
          </w:p>
        </w:tc>
        <w:tc>
          <w:tcPr>
            <w:tcW w:w="2131" w:type="dxa"/>
            <w:noWrap w:val="0"/>
            <w:vAlign w:val="top"/>
          </w:tcPr>
          <w:p w14:paraId="016A1EF4">
            <w:pPr>
              <w:spacing w:line="480" w:lineRule="auto"/>
              <w:rPr>
                <w:rFonts w:hint="eastAsia"/>
                <w:color w:val="000000"/>
                <w:sz w:val="24"/>
              </w:rPr>
            </w:pPr>
          </w:p>
        </w:tc>
        <w:tc>
          <w:tcPr>
            <w:tcW w:w="2131" w:type="dxa"/>
            <w:noWrap w:val="0"/>
            <w:vAlign w:val="top"/>
          </w:tcPr>
          <w:p w14:paraId="68C8E029">
            <w:pPr>
              <w:spacing w:line="480" w:lineRule="auto"/>
              <w:rPr>
                <w:rFonts w:hint="eastAsia"/>
                <w:color w:val="000000"/>
                <w:sz w:val="24"/>
              </w:rPr>
            </w:pPr>
          </w:p>
        </w:tc>
      </w:tr>
      <w:tr w14:paraId="22EEA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064573D6">
            <w:pPr>
              <w:spacing w:line="480" w:lineRule="auto"/>
              <w:rPr>
                <w:rFonts w:hint="eastAsia"/>
                <w:color w:val="000000"/>
                <w:sz w:val="24"/>
              </w:rPr>
            </w:pPr>
            <w:r>
              <w:rPr>
                <w:rFonts w:hint="eastAsia"/>
                <w:color w:val="000000"/>
                <w:sz w:val="24"/>
              </w:rPr>
              <w:t>尿常规</w:t>
            </w:r>
          </w:p>
        </w:tc>
        <w:tc>
          <w:tcPr>
            <w:tcW w:w="2130" w:type="dxa"/>
            <w:noWrap w:val="0"/>
            <w:vAlign w:val="top"/>
          </w:tcPr>
          <w:p w14:paraId="6A336548">
            <w:pPr>
              <w:spacing w:line="480" w:lineRule="auto"/>
              <w:rPr>
                <w:color w:val="000000"/>
                <w:sz w:val="24"/>
              </w:rPr>
            </w:pPr>
            <w:r>
              <w:rPr>
                <w:rFonts w:hint="eastAsia"/>
                <w:color w:val="000000"/>
                <w:sz w:val="24"/>
              </w:rPr>
              <w:t>34</w:t>
            </w:r>
          </w:p>
        </w:tc>
        <w:tc>
          <w:tcPr>
            <w:tcW w:w="2131" w:type="dxa"/>
            <w:noWrap w:val="0"/>
            <w:vAlign w:val="top"/>
          </w:tcPr>
          <w:p w14:paraId="6228C3FF">
            <w:pPr>
              <w:spacing w:line="480" w:lineRule="auto"/>
              <w:rPr>
                <w:rFonts w:hint="eastAsia"/>
                <w:color w:val="000000"/>
                <w:sz w:val="24"/>
              </w:rPr>
            </w:pPr>
          </w:p>
        </w:tc>
        <w:tc>
          <w:tcPr>
            <w:tcW w:w="2131" w:type="dxa"/>
            <w:noWrap w:val="0"/>
            <w:vAlign w:val="top"/>
          </w:tcPr>
          <w:p w14:paraId="230FE724">
            <w:pPr>
              <w:spacing w:line="480" w:lineRule="auto"/>
              <w:rPr>
                <w:rFonts w:hint="eastAsia"/>
                <w:color w:val="000000"/>
                <w:sz w:val="24"/>
              </w:rPr>
            </w:pPr>
          </w:p>
        </w:tc>
      </w:tr>
      <w:tr w14:paraId="5F675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1E025030">
            <w:pPr>
              <w:spacing w:line="480" w:lineRule="auto"/>
              <w:rPr>
                <w:rFonts w:hint="eastAsia"/>
                <w:color w:val="000000"/>
                <w:sz w:val="24"/>
              </w:rPr>
            </w:pPr>
            <w:r>
              <w:rPr>
                <w:rFonts w:hint="eastAsia"/>
                <w:color w:val="000000"/>
                <w:sz w:val="24"/>
              </w:rPr>
              <w:t>便常规</w:t>
            </w:r>
          </w:p>
        </w:tc>
        <w:tc>
          <w:tcPr>
            <w:tcW w:w="2130" w:type="dxa"/>
            <w:noWrap w:val="0"/>
            <w:vAlign w:val="top"/>
          </w:tcPr>
          <w:p w14:paraId="05A5DF3E">
            <w:pPr>
              <w:spacing w:line="480" w:lineRule="auto"/>
              <w:rPr>
                <w:rFonts w:hint="eastAsia"/>
                <w:color w:val="000000"/>
                <w:sz w:val="24"/>
              </w:rPr>
            </w:pPr>
          </w:p>
        </w:tc>
        <w:tc>
          <w:tcPr>
            <w:tcW w:w="2131" w:type="dxa"/>
            <w:noWrap w:val="0"/>
            <w:vAlign w:val="top"/>
          </w:tcPr>
          <w:p w14:paraId="222B075F">
            <w:pPr>
              <w:spacing w:line="480" w:lineRule="auto"/>
              <w:rPr>
                <w:rFonts w:hint="eastAsia"/>
                <w:color w:val="000000"/>
                <w:sz w:val="24"/>
              </w:rPr>
            </w:pPr>
          </w:p>
        </w:tc>
        <w:tc>
          <w:tcPr>
            <w:tcW w:w="2131" w:type="dxa"/>
            <w:noWrap w:val="0"/>
            <w:vAlign w:val="top"/>
          </w:tcPr>
          <w:p w14:paraId="7BCDBC02">
            <w:pPr>
              <w:spacing w:line="480" w:lineRule="auto"/>
              <w:rPr>
                <w:rFonts w:hint="eastAsia"/>
                <w:color w:val="000000"/>
                <w:sz w:val="24"/>
              </w:rPr>
            </w:pPr>
          </w:p>
        </w:tc>
      </w:tr>
      <w:tr w14:paraId="34655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3E833939">
            <w:pPr>
              <w:spacing w:line="480" w:lineRule="auto"/>
              <w:rPr>
                <w:rFonts w:hint="eastAsia"/>
                <w:color w:val="000000"/>
                <w:sz w:val="24"/>
              </w:rPr>
            </w:pPr>
            <w:r>
              <w:rPr>
                <w:rFonts w:hint="eastAsia"/>
                <w:color w:val="000000"/>
                <w:sz w:val="24"/>
              </w:rPr>
              <w:t>采血管</w:t>
            </w:r>
          </w:p>
        </w:tc>
        <w:tc>
          <w:tcPr>
            <w:tcW w:w="2130" w:type="dxa"/>
            <w:noWrap w:val="0"/>
            <w:vAlign w:val="top"/>
          </w:tcPr>
          <w:p w14:paraId="4663CAFB">
            <w:pPr>
              <w:spacing w:line="480" w:lineRule="auto"/>
              <w:rPr>
                <w:rFonts w:hint="eastAsia"/>
                <w:color w:val="000000"/>
                <w:sz w:val="24"/>
              </w:rPr>
            </w:pPr>
          </w:p>
        </w:tc>
        <w:tc>
          <w:tcPr>
            <w:tcW w:w="2131" w:type="dxa"/>
            <w:noWrap w:val="0"/>
            <w:vAlign w:val="top"/>
          </w:tcPr>
          <w:p w14:paraId="3EDC6A64">
            <w:pPr>
              <w:spacing w:line="480" w:lineRule="auto"/>
              <w:rPr>
                <w:rFonts w:hint="eastAsia"/>
                <w:color w:val="000000"/>
                <w:sz w:val="24"/>
              </w:rPr>
            </w:pPr>
          </w:p>
        </w:tc>
        <w:tc>
          <w:tcPr>
            <w:tcW w:w="2131" w:type="dxa"/>
            <w:noWrap w:val="0"/>
            <w:vAlign w:val="top"/>
          </w:tcPr>
          <w:p w14:paraId="59B8BF98">
            <w:pPr>
              <w:spacing w:line="480" w:lineRule="auto"/>
              <w:rPr>
                <w:rFonts w:hint="eastAsia"/>
                <w:color w:val="000000"/>
                <w:sz w:val="24"/>
              </w:rPr>
            </w:pPr>
          </w:p>
        </w:tc>
      </w:tr>
      <w:tr w14:paraId="01C7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5DDC21BE">
            <w:pPr>
              <w:spacing w:line="480" w:lineRule="auto"/>
              <w:rPr>
                <w:rFonts w:hint="eastAsia"/>
                <w:color w:val="000000"/>
                <w:sz w:val="24"/>
              </w:rPr>
            </w:pPr>
            <w:commentRangeStart w:id="12"/>
            <w:r>
              <w:rPr>
                <w:rFonts w:hint="eastAsia"/>
                <w:color w:val="000000"/>
                <w:sz w:val="24"/>
              </w:rPr>
              <w:t>采血针</w:t>
            </w:r>
          </w:p>
        </w:tc>
        <w:tc>
          <w:tcPr>
            <w:tcW w:w="2130" w:type="dxa"/>
            <w:noWrap w:val="0"/>
            <w:vAlign w:val="top"/>
          </w:tcPr>
          <w:p w14:paraId="4C6CB200">
            <w:pPr>
              <w:spacing w:line="480" w:lineRule="auto"/>
              <w:rPr>
                <w:color w:val="000000"/>
                <w:sz w:val="24"/>
              </w:rPr>
            </w:pPr>
          </w:p>
        </w:tc>
        <w:tc>
          <w:tcPr>
            <w:tcW w:w="2131" w:type="dxa"/>
            <w:noWrap w:val="0"/>
            <w:vAlign w:val="top"/>
          </w:tcPr>
          <w:p w14:paraId="621E4D2F">
            <w:pPr>
              <w:spacing w:line="480" w:lineRule="auto"/>
              <w:rPr>
                <w:rFonts w:hint="eastAsia"/>
                <w:color w:val="000000"/>
                <w:sz w:val="24"/>
              </w:rPr>
            </w:pPr>
          </w:p>
          <w:commentRangeEnd w:id="12"/>
        </w:tc>
        <w:tc>
          <w:tcPr>
            <w:tcW w:w="2131" w:type="dxa"/>
            <w:noWrap w:val="0"/>
            <w:vAlign w:val="top"/>
          </w:tcPr>
          <w:p w14:paraId="1779B00B">
            <w:pPr>
              <w:spacing w:line="480" w:lineRule="auto"/>
              <w:rPr>
                <w:rFonts w:hint="eastAsia"/>
                <w:color w:val="000000"/>
                <w:sz w:val="24"/>
              </w:rPr>
            </w:pPr>
            <w:r>
              <w:commentReference w:id="12"/>
            </w:r>
          </w:p>
        </w:tc>
      </w:tr>
      <w:tr w14:paraId="7B8C0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1F44E1D4">
            <w:pPr>
              <w:spacing w:line="480" w:lineRule="auto"/>
              <w:rPr>
                <w:rFonts w:hint="eastAsia"/>
                <w:color w:val="000000"/>
                <w:sz w:val="24"/>
              </w:rPr>
            </w:pPr>
            <w:r>
              <w:rPr>
                <w:rFonts w:hint="eastAsia"/>
                <w:color w:val="000000"/>
                <w:sz w:val="24"/>
              </w:rPr>
              <w:t>采血费</w:t>
            </w:r>
          </w:p>
        </w:tc>
        <w:tc>
          <w:tcPr>
            <w:tcW w:w="2130" w:type="dxa"/>
            <w:noWrap w:val="0"/>
            <w:vAlign w:val="top"/>
          </w:tcPr>
          <w:p w14:paraId="641E6495">
            <w:pPr>
              <w:spacing w:line="480" w:lineRule="auto"/>
              <w:rPr>
                <w:color w:val="000000"/>
                <w:sz w:val="24"/>
              </w:rPr>
            </w:pPr>
            <w:r>
              <w:rPr>
                <w:rFonts w:hint="eastAsia"/>
                <w:color w:val="000000"/>
                <w:sz w:val="24"/>
              </w:rPr>
              <w:t>5</w:t>
            </w:r>
          </w:p>
        </w:tc>
        <w:tc>
          <w:tcPr>
            <w:tcW w:w="2131" w:type="dxa"/>
            <w:noWrap w:val="0"/>
            <w:vAlign w:val="top"/>
          </w:tcPr>
          <w:p w14:paraId="728FDBC9">
            <w:pPr>
              <w:spacing w:line="480" w:lineRule="auto"/>
              <w:rPr>
                <w:rFonts w:hint="eastAsia"/>
                <w:color w:val="000000"/>
                <w:sz w:val="24"/>
              </w:rPr>
            </w:pPr>
          </w:p>
        </w:tc>
        <w:tc>
          <w:tcPr>
            <w:tcW w:w="2131" w:type="dxa"/>
            <w:noWrap w:val="0"/>
            <w:vAlign w:val="top"/>
          </w:tcPr>
          <w:p w14:paraId="64F39976">
            <w:pPr>
              <w:spacing w:line="480" w:lineRule="auto"/>
              <w:rPr>
                <w:rFonts w:hint="eastAsia"/>
                <w:color w:val="000000"/>
                <w:sz w:val="24"/>
              </w:rPr>
            </w:pPr>
          </w:p>
        </w:tc>
      </w:tr>
      <w:tr w14:paraId="55B1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3633AA08">
            <w:pPr>
              <w:spacing w:line="480" w:lineRule="auto"/>
              <w:rPr>
                <w:rFonts w:hint="eastAsia"/>
                <w:color w:val="000000"/>
                <w:sz w:val="24"/>
              </w:rPr>
            </w:pPr>
          </w:p>
        </w:tc>
        <w:tc>
          <w:tcPr>
            <w:tcW w:w="2130" w:type="dxa"/>
            <w:noWrap w:val="0"/>
            <w:vAlign w:val="top"/>
          </w:tcPr>
          <w:p w14:paraId="6FBF3000">
            <w:pPr>
              <w:spacing w:line="480" w:lineRule="auto"/>
              <w:rPr>
                <w:rFonts w:hint="eastAsia"/>
                <w:color w:val="000000"/>
                <w:sz w:val="24"/>
              </w:rPr>
            </w:pPr>
          </w:p>
        </w:tc>
        <w:tc>
          <w:tcPr>
            <w:tcW w:w="2131" w:type="dxa"/>
            <w:noWrap w:val="0"/>
            <w:vAlign w:val="top"/>
          </w:tcPr>
          <w:p w14:paraId="7B0A1B13">
            <w:pPr>
              <w:spacing w:line="480" w:lineRule="auto"/>
              <w:rPr>
                <w:rFonts w:hint="eastAsia"/>
                <w:color w:val="000000"/>
                <w:sz w:val="24"/>
              </w:rPr>
            </w:pPr>
          </w:p>
        </w:tc>
        <w:tc>
          <w:tcPr>
            <w:tcW w:w="2131" w:type="dxa"/>
            <w:noWrap w:val="0"/>
            <w:vAlign w:val="top"/>
          </w:tcPr>
          <w:p w14:paraId="1755D3B9">
            <w:pPr>
              <w:spacing w:line="480" w:lineRule="auto"/>
              <w:rPr>
                <w:rFonts w:hint="eastAsia"/>
                <w:color w:val="000000"/>
                <w:sz w:val="24"/>
              </w:rPr>
            </w:pPr>
          </w:p>
        </w:tc>
      </w:tr>
      <w:tr w14:paraId="296E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0E119C66">
            <w:pPr>
              <w:spacing w:line="480" w:lineRule="auto"/>
              <w:rPr>
                <w:rFonts w:hint="eastAsia"/>
                <w:color w:val="000000"/>
                <w:sz w:val="24"/>
              </w:rPr>
            </w:pPr>
          </w:p>
        </w:tc>
        <w:tc>
          <w:tcPr>
            <w:tcW w:w="2130" w:type="dxa"/>
            <w:noWrap w:val="0"/>
            <w:vAlign w:val="top"/>
          </w:tcPr>
          <w:p w14:paraId="32B99419">
            <w:pPr>
              <w:spacing w:line="480" w:lineRule="auto"/>
              <w:rPr>
                <w:rFonts w:hint="eastAsia"/>
                <w:color w:val="000000"/>
                <w:sz w:val="24"/>
              </w:rPr>
            </w:pPr>
          </w:p>
        </w:tc>
        <w:tc>
          <w:tcPr>
            <w:tcW w:w="2131" w:type="dxa"/>
            <w:noWrap w:val="0"/>
            <w:vAlign w:val="top"/>
          </w:tcPr>
          <w:p w14:paraId="344B4837">
            <w:pPr>
              <w:spacing w:line="480" w:lineRule="auto"/>
              <w:rPr>
                <w:rFonts w:hint="eastAsia"/>
                <w:color w:val="000000"/>
                <w:sz w:val="24"/>
              </w:rPr>
            </w:pPr>
          </w:p>
        </w:tc>
        <w:tc>
          <w:tcPr>
            <w:tcW w:w="2131" w:type="dxa"/>
            <w:noWrap w:val="0"/>
            <w:vAlign w:val="top"/>
          </w:tcPr>
          <w:p w14:paraId="50933580">
            <w:pPr>
              <w:spacing w:line="480" w:lineRule="auto"/>
              <w:rPr>
                <w:rFonts w:hint="eastAsia"/>
                <w:color w:val="000000"/>
                <w:sz w:val="24"/>
              </w:rPr>
            </w:pPr>
          </w:p>
        </w:tc>
      </w:tr>
      <w:tr w14:paraId="2155F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06E28C82">
            <w:pPr>
              <w:spacing w:line="480" w:lineRule="auto"/>
              <w:rPr>
                <w:rFonts w:hint="eastAsia"/>
                <w:color w:val="000000"/>
                <w:sz w:val="24"/>
              </w:rPr>
            </w:pPr>
          </w:p>
        </w:tc>
        <w:tc>
          <w:tcPr>
            <w:tcW w:w="2130" w:type="dxa"/>
            <w:noWrap w:val="0"/>
            <w:vAlign w:val="top"/>
          </w:tcPr>
          <w:p w14:paraId="24724F28">
            <w:pPr>
              <w:spacing w:line="480" w:lineRule="auto"/>
              <w:rPr>
                <w:rFonts w:hint="eastAsia"/>
                <w:color w:val="000000"/>
                <w:sz w:val="24"/>
              </w:rPr>
            </w:pPr>
          </w:p>
        </w:tc>
        <w:tc>
          <w:tcPr>
            <w:tcW w:w="2131" w:type="dxa"/>
            <w:noWrap w:val="0"/>
            <w:vAlign w:val="top"/>
          </w:tcPr>
          <w:p w14:paraId="684D0852">
            <w:pPr>
              <w:spacing w:line="480" w:lineRule="auto"/>
              <w:rPr>
                <w:rFonts w:hint="eastAsia"/>
                <w:color w:val="000000"/>
                <w:sz w:val="24"/>
              </w:rPr>
            </w:pPr>
          </w:p>
        </w:tc>
        <w:tc>
          <w:tcPr>
            <w:tcW w:w="2131" w:type="dxa"/>
            <w:noWrap w:val="0"/>
            <w:vAlign w:val="top"/>
          </w:tcPr>
          <w:p w14:paraId="03E93D2C">
            <w:pPr>
              <w:spacing w:line="480" w:lineRule="auto"/>
              <w:rPr>
                <w:rFonts w:hint="eastAsia"/>
                <w:color w:val="000000"/>
                <w:sz w:val="24"/>
              </w:rPr>
            </w:pPr>
          </w:p>
        </w:tc>
      </w:tr>
      <w:tr w14:paraId="344AE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779FE0BE">
            <w:pPr>
              <w:spacing w:line="480" w:lineRule="auto"/>
              <w:rPr>
                <w:rFonts w:hint="eastAsia"/>
                <w:color w:val="000000"/>
                <w:sz w:val="24"/>
              </w:rPr>
            </w:pPr>
          </w:p>
        </w:tc>
        <w:tc>
          <w:tcPr>
            <w:tcW w:w="2130" w:type="dxa"/>
            <w:noWrap w:val="0"/>
            <w:vAlign w:val="top"/>
          </w:tcPr>
          <w:p w14:paraId="3712034B">
            <w:pPr>
              <w:spacing w:line="480" w:lineRule="auto"/>
              <w:rPr>
                <w:rFonts w:hint="eastAsia"/>
                <w:color w:val="000000"/>
                <w:sz w:val="24"/>
              </w:rPr>
            </w:pPr>
          </w:p>
        </w:tc>
        <w:tc>
          <w:tcPr>
            <w:tcW w:w="2131" w:type="dxa"/>
            <w:noWrap w:val="0"/>
            <w:vAlign w:val="top"/>
          </w:tcPr>
          <w:p w14:paraId="6AEDA556">
            <w:pPr>
              <w:spacing w:line="480" w:lineRule="auto"/>
              <w:rPr>
                <w:rFonts w:hint="eastAsia"/>
                <w:color w:val="000000"/>
                <w:sz w:val="24"/>
              </w:rPr>
            </w:pPr>
          </w:p>
        </w:tc>
        <w:tc>
          <w:tcPr>
            <w:tcW w:w="2131" w:type="dxa"/>
            <w:noWrap w:val="0"/>
            <w:vAlign w:val="top"/>
          </w:tcPr>
          <w:p w14:paraId="4A1E78CA">
            <w:pPr>
              <w:spacing w:line="480" w:lineRule="auto"/>
              <w:rPr>
                <w:rFonts w:hint="eastAsia"/>
                <w:color w:val="000000"/>
                <w:sz w:val="24"/>
              </w:rPr>
            </w:pPr>
          </w:p>
        </w:tc>
      </w:tr>
      <w:tr w14:paraId="2AB5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4B6A3204">
            <w:pPr>
              <w:spacing w:line="480" w:lineRule="auto"/>
              <w:rPr>
                <w:rFonts w:hint="eastAsia"/>
                <w:color w:val="000000"/>
                <w:sz w:val="24"/>
              </w:rPr>
            </w:pPr>
          </w:p>
        </w:tc>
        <w:tc>
          <w:tcPr>
            <w:tcW w:w="2130" w:type="dxa"/>
            <w:noWrap w:val="0"/>
            <w:vAlign w:val="top"/>
          </w:tcPr>
          <w:p w14:paraId="3B6DB7A0">
            <w:pPr>
              <w:spacing w:line="480" w:lineRule="auto"/>
              <w:rPr>
                <w:rFonts w:hint="eastAsia"/>
                <w:color w:val="000000"/>
                <w:sz w:val="24"/>
              </w:rPr>
            </w:pPr>
          </w:p>
        </w:tc>
        <w:tc>
          <w:tcPr>
            <w:tcW w:w="2131" w:type="dxa"/>
            <w:noWrap w:val="0"/>
            <w:vAlign w:val="top"/>
          </w:tcPr>
          <w:p w14:paraId="37CDDCB2">
            <w:pPr>
              <w:spacing w:line="480" w:lineRule="auto"/>
              <w:rPr>
                <w:rFonts w:hint="eastAsia"/>
                <w:color w:val="000000"/>
                <w:sz w:val="24"/>
              </w:rPr>
            </w:pPr>
          </w:p>
        </w:tc>
        <w:tc>
          <w:tcPr>
            <w:tcW w:w="2131" w:type="dxa"/>
            <w:noWrap w:val="0"/>
            <w:vAlign w:val="top"/>
          </w:tcPr>
          <w:p w14:paraId="6DE842F0">
            <w:pPr>
              <w:spacing w:line="480" w:lineRule="auto"/>
              <w:rPr>
                <w:rFonts w:hint="eastAsia"/>
                <w:color w:val="000000"/>
                <w:sz w:val="24"/>
              </w:rPr>
            </w:pPr>
          </w:p>
        </w:tc>
      </w:tr>
      <w:tr w14:paraId="35C80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3766B14A">
            <w:pPr>
              <w:spacing w:line="480" w:lineRule="auto"/>
              <w:rPr>
                <w:rFonts w:hint="eastAsia"/>
                <w:color w:val="000000"/>
                <w:sz w:val="24"/>
              </w:rPr>
            </w:pPr>
          </w:p>
        </w:tc>
        <w:tc>
          <w:tcPr>
            <w:tcW w:w="2130" w:type="dxa"/>
            <w:noWrap w:val="0"/>
            <w:vAlign w:val="top"/>
          </w:tcPr>
          <w:p w14:paraId="30C9EA3D">
            <w:pPr>
              <w:spacing w:line="480" w:lineRule="auto"/>
              <w:rPr>
                <w:rFonts w:hint="eastAsia"/>
                <w:color w:val="000000"/>
                <w:sz w:val="24"/>
              </w:rPr>
            </w:pPr>
          </w:p>
        </w:tc>
        <w:tc>
          <w:tcPr>
            <w:tcW w:w="2131" w:type="dxa"/>
            <w:noWrap w:val="0"/>
            <w:vAlign w:val="top"/>
          </w:tcPr>
          <w:p w14:paraId="451777BD">
            <w:pPr>
              <w:spacing w:line="480" w:lineRule="auto"/>
              <w:rPr>
                <w:rFonts w:hint="eastAsia"/>
                <w:color w:val="000000"/>
                <w:sz w:val="24"/>
              </w:rPr>
            </w:pPr>
          </w:p>
        </w:tc>
        <w:tc>
          <w:tcPr>
            <w:tcW w:w="2131" w:type="dxa"/>
            <w:noWrap w:val="0"/>
            <w:vAlign w:val="top"/>
          </w:tcPr>
          <w:p w14:paraId="1BCD75EB">
            <w:pPr>
              <w:spacing w:line="480" w:lineRule="auto"/>
              <w:rPr>
                <w:rFonts w:hint="eastAsia"/>
                <w:color w:val="000000"/>
                <w:sz w:val="24"/>
              </w:rPr>
            </w:pPr>
          </w:p>
        </w:tc>
      </w:tr>
      <w:tr w14:paraId="2AA6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14:paraId="0F5E286E">
            <w:pPr>
              <w:spacing w:line="480" w:lineRule="auto"/>
              <w:rPr>
                <w:rFonts w:hint="eastAsia"/>
                <w:color w:val="000000"/>
                <w:sz w:val="24"/>
              </w:rPr>
            </w:pPr>
            <w:r>
              <w:rPr>
                <w:rFonts w:hint="eastAsia"/>
                <w:color w:val="000000"/>
                <w:sz w:val="24"/>
              </w:rPr>
              <w:t>合计</w:t>
            </w:r>
          </w:p>
        </w:tc>
        <w:tc>
          <w:tcPr>
            <w:tcW w:w="2130" w:type="dxa"/>
            <w:noWrap w:val="0"/>
            <w:vAlign w:val="top"/>
          </w:tcPr>
          <w:p w14:paraId="7EA69B70">
            <w:pPr>
              <w:spacing w:line="480" w:lineRule="auto"/>
              <w:rPr>
                <w:rFonts w:hint="eastAsia"/>
                <w:color w:val="000000"/>
                <w:sz w:val="24"/>
              </w:rPr>
            </w:pPr>
          </w:p>
        </w:tc>
        <w:tc>
          <w:tcPr>
            <w:tcW w:w="2131" w:type="dxa"/>
            <w:noWrap w:val="0"/>
            <w:vAlign w:val="top"/>
          </w:tcPr>
          <w:p w14:paraId="68C42904">
            <w:pPr>
              <w:spacing w:line="480" w:lineRule="auto"/>
              <w:rPr>
                <w:rFonts w:hint="eastAsia"/>
                <w:color w:val="000000"/>
                <w:sz w:val="24"/>
              </w:rPr>
            </w:pPr>
          </w:p>
        </w:tc>
        <w:tc>
          <w:tcPr>
            <w:tcW w:w="2131" w:type="dxa"/>
            <w:noWrap w:val="0"/>
            <w:vAlign w:val="top"/>
          </w:tcPr>
          <w:p w14:paraId="6C703A68">
            <w:pPr>
              <w:spacing w:line="480" w:lineRule="auto"/>
              <w:rPr>
                <w:rFonts w:hint="eastAsia"/>
                <w:color w:val="000000"/>
                <w:sz w:val="24"/>
              </w:rPr>
            </w:pPr>
          </w:p>
        </w:tc>
      </w:tr>
    </w:tbl>
    <w:p w14:paraId="67176AC1">
      <w:pPr>
        <w:spacing w:line="480" w:lineRule="auto"/>
        <w:rPr>
          <w:rFonts w:hint="eastAsia"/>
          <w:color w:val="000000"/>
          <w:sz w:val="24"/>
        </w:rPr>
        <w:sectPr>
          <w:pgSz w:w="11906" w:h="16838"/>
          <w:pgMar w:top="1440" w:right="1800" w:bottom="1440" w:left="1800" w:header="851" w:footer="992" w:gutter="0"/>
          <w:cols w:space="720" w:num="1"/>
          <w:docGrid w:type="lines" w:linePitch="312" w:charSpace="0"/>
        </w:sectPr>
      </w:pPr>
      <w:r>
        <w:rPr>
          <w:rFonts w:hint="eastAsia"/>
          <w:color w:val="000000"/>
          <w:sz w:val="24"/>
        </w:rPr>
        <w:t>如有其它检查项目临时补充</w:t>
      </w:r>
    </w:p>
    <w:p w14:paraId="4B8494FE">
      <w:pPr>
        <w:spacing w:line="480" w:lineRule="auto"/>
        <w:rPr>
          <w:rFonts w:hint="eastAsia"/>
          <w:color w:val="000000"/>
          <w:sz w:val="24"/>
        </w:rPr>
      </w:pPr>
      <w:r>
        <w:rPr>
          <w:rFonts w:hint="eastAsia"/>
          <w:color w:val="000000"/>
          <w:sz w:val="24"/>
        </w:rPr>
        <w:t>附件2：临床协议费用及</w:t>
      </w:r>
      <w:r>
        <w:rPr>
          <w:rFonts w:hint="eastAsia"/>
          <w:color w:val="1F497D"/>
          <w:sz w:val="24"/>
        </w:rPr>
        <w:t>其他费用支</w:t>
      </w:r>
      <w:r>
        <w:rPr>
          <w:rFonts w:hint="eastAsia"/>
          <w:color w:val="000000"/>
          <w:sz w:val="24"/>
        </w:rPr>
        <w:t>付明细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2835"/>
        <w:gridCol w:w="2835"/>
        <w:gridCol w:w="2835"/>
        <w:gridCol w:w="2835"/>
      </w:tblGrid>
      <w:tr w14:paraId="01490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6917F803">
            <w:pPr>
              <w:spacing w:line="480" w:lineRule="auto"/>
              <w:rPr>
                <w:color w:val="000000"/>
                <w:sz w:val="24"/>
              </w:rPr>
            </w:pPr>
            <w:r>
              <w:rPr>
                <w:rFonts w:hint="eastAsia"/>
                <w:color w:val="000000"/>
                <w:sz w:val="24"/>
              </w:rPr>
              <w:t>费用名称</w:t>
            </w:r>
          </w:p>
        </w:tc>
        <w:tc>
          <w:tcPr>
            <w:tcW w:w="2835" w:type="dxa"/>
            <w:noWrap w:val="0"/>
            <w:vAlign w:val="top"/>
          </w:tcPr>
          <w:p w14:paraId="33A401CD">
            <w:pPr>
              <w:spacing w:line="480" w:lineRule="auto"/>
              <w:rPr>
                <w:color w:val="000000"/>
                <w:sz w:val="24"/>
              </w:rPr>
            </w:pPr>
            <w:r>
              <w:rPr>
                <w:rFonts w:hint="eastAsia"/>
                <w:color w:val="000000"/>
                <w:sz w:val="24"/>
              </w:rPr>
              <w:t>金额</w:t>
            </w:r>
          </w:p>
        </w:tc>
        <w:tc>
          <w:tcPr>
            <w:tcW w:w="2835" w:type="dxa"/>
            <w:noWrap w:val="0"/>
            <w:vAlign w:val="top"/>
          </w:tcPr>
          <w:p w14:paraId="4DF0041A">
            <w:pPr>
              <w:spacing w:line="480" w:lineRule="auto"/>
              <w:rPr>
                <w:color w:val="000000"/>
                <w:sz w:val="24"/>
              </w:rPr>
            </w:pPr>
            <w:r>
              <w:rPr>
                <w:rFonts w:hint="eastAsia"/>
                <w:color w:val="000000"/>
                <w:sz w:val="24"/>
              </w:rPr>
              <w:t>第一次支付（元）</w:t>
            </w:r>
          </w:p>
        </w:tc>
        <w:tc>
          <w:tcPr>
            <w:tcW w:w="2835" w:type="dxa"/>
            <w:noWrap w:val="0"/>
            <w:vAlign w:val="top"/>
          </w:tcPr>
          <w:p w14:paraId="10D19670">
            <w:pPr>
              <w:spacing w:line="480" w:lineRule="auto"/>
              <w:rPr>
                <w:color w:val="000000"/>
                <w:sz w:val="24"/>
              </w:rPr>
            </w:pPr>
            <w:r>
              <w:rPr>
                <w:rFonts w:hint="eastAsia"/>
                <w:color w:val="000000"/>
                <w:sz w:val="24"/>
              </w:rPr>
              <w:t>第二次支付（元）</w:t>
            </w:r>
          </w:p>
        </w:tc>
        <w:tc>
          <w:tcPr>
            <w:tcW w:w="2835" w:type="dxa"/>
            <w:noWrap w:val="0"/>
            <w:vAlign w:val="top"/>
          </w:tcPr>
          <w:p w14:paraId="6269D91E">
            <w:pPr>
              <w:spacing w:line="480" w:lineRule="auto"/>
              <w:rPr>
                <w:color w:val="000000"/>
                <w:sz w:val="24"/>
              </w:rPr>
            </w:pPr>
            <w:r>
              <w:rPr>
                <w:rFonts w:hint="eastAsia"/>
                <w:color w:val="000000"/>
                <w:sz w:val="24"/>
              </w:rPr>
              <w:t>第三次支付（元）</w:t>
            </w:r>
          </w:p>
        </w:tc>
      </w:tr>
      <w:tr w14:paraId="3411A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770027DA">
            <w:pPr>
              <w:spacing w:line="480" w:lineRule="auto"/>
              <w:rPr>
                <w:rFonts w:hint="eastAsia"/>
                <w:color w:val="000000"/>
                <w:sz w:val="24"/>
              </w:rPr>
            </w:pPr>
            <w:r>
              <w:rPr>
                <w:rFonts w:hint="eastAsia"/>
                <w:color w:val="000000"/>
                <w:sz w:val="24"/>
              </w:rPr>
              <w:t>临床试验检查费</w:t>
            </w:r>
          </w:p>
        </w:tc>
        <w:tc>
          <w:tcPr>
            <w:tcW w:w="2835" w:type="dxa"/>
            <w:noWrap w:val="0"/>
            <w:vAlign w:val="top"/>
          </w:tcPr>
          <w:p w14:paraId="2AF5A95A">
            <w:pPr>
              <w:spacing w:line="480" w:lineRule="auto"/>
              <w:rPr>
                <w:rFonts w:hint="eastAsia"/>
                <w:color w:val="000000"/>
                <w:sz w:val="24"/>
              </w:rPr>
            </w:pPr>
          </w:p>
        </w:tc>
        <w:tc>
          <w:tcPr>
            <w:tcW w:w="2835" w:type="dxa"/>
            <w:noWrap w:val="0"/>
            <w:vAlign w:val="top"/>
          </w:tcPr>
          <w:p w14:paraId="000D2D9C">
            <w:pPr>
              <w:spacing w:line="480" w:lineRule="auto"/>
              <w:rPr>
                <w:rFonts w:hint="eastAsia"/>
                <w:color w:val="000000"/>
                <w:sz w:val="24"/>
              </w:rPr>
            </w:pPr>
          </w:p>
        </w:tc>
        <w:tc>
          <w:tcPr>
            <w:tcW w:w="2835" w:type="dxa"/>
            <w:noWrap w:val="0"/>
            <w:vAlign w:val="top"/>
          </w:tcPr>
          <w:p w14:paraId="6A8A94C6">
            <w:pPr>
              <w:spacing w:line="480" w:lineRule="auto"/>
              <w:rPr>
                <w:rFonts w:hint="eastAsia"/>
                <w:color w:val="000000"/>
                <w:sz w:val="24"/>
              </w:rPr>
            </w:pPr>
          </w:p>
        </w:tc>
        <w:tc>
          <w:tcPr>
            <w:tcW w:w="2835" w:type="dxa"/>
            <w:noWrap w:val="0"/>
            <w:vAlign w:val="top"/>
          </w:tcPr>
          <w:p w14:paraId="174B236B">
            <w:pPr>
              <w:spacing w:line="480" w:lineRule="auto"/>
              <w:rPr>
                <w:rFonts w:hint="eastAsia"/>
                <w:color w:val="000000"/>
                <w:sz w:val="24"/>
              </w:rPr>
            </w:pPr>
          </w:p>
        </w:tc>
      </w:tr>
      <w:tr w14:paraId="682FB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48" w:author="PC" w:date="2023-08-24T08:38:00Z"/>
        </w:trPr>
        <w:tc>
          <w:tcPr>
            <w:tcW w:w="2834" w:type="dxa"/>
            <w:noWrap w:val="0"/>
            <w:vAlign w:val="top"/>
          </w:tcPr>
          <w:p w14:paraId="66781306">
            <w:pPr>
              <w:spacing w:line="480" w:lineRule="auto"/>
              <w:rPr>
                <w:ins w:id="49" w:author="PC" w:date="2023-08-24T08:38:00Z"/>
                <w:rFonts w:hint="eastAsia"/>
                <w:color w:val="000000"/>
                <w:sz w:val="24"/>
              </w:rPr>
            </w:pPr>
            <w:ins w:id="50" w:author="PC" w:date="2023-08-24T08:38:00Z">
              <w:r>
                <w:rPr>
                  <w:rFonts w:hint="eastAsia"/>
                  <w:color w:val="000000"/>
                  <w:sz w:val="24"/>
                </w:rPr>
                <w:t>住院诊疗费</w:t>
              </w:r>
            </w:ins>
          </w:p>
        </w:tc>
        <w:tc>
          <w:tcPr>
            <w:tcW w:w="2835" w:type="dxa"/>
            <w:noWrap w:val="0"/>
            <w:vAlign w:val="top"/>
          </w:tcPr>
          <w:p w14:paraId="1589DAD4">
            <w:pPr>
              <w:spacing w:line="480" w:lineRule="auto"/>
              <w:rPr>
                <w:ins w:id="51" w:author="PC" w:date="2023-08-24T08:38:00Z"/>
                <w:rFonts w:hint="eastAsia"/>
                <w:color w:val="000000"/>
                <w:sz w:val="24"/>
              </w:rPr>
            </w:pPr>
          </w:p>
        </w:tc>
        <w:tc>
          <w:tcPr>
            <w:tcW w:w="2835" w:type="dxa"/>
            <w:noWrap w:val="0"/>
            <w:vAlign w:val="top"/>
          </w:tcPr>
          <w:p w14:paraId="1B13268C">
            <w:pPr>
              <w:spacing w:line="480" w:lineRule="auto"/>
              <w:rPr>
                <w:ins w:id="52" w:author="PC" w:date="2023-08-24T08:38:00Z"/>
                <w:rFonts w:hint="eastAsia"/>
                <w:color w:val="000000"/>
                <w:sz w:val="24"/>
              </w:rPr>
            </w:pPr>
          </w:p>
        </w:tc>
        <w:tc>
          <w:tcPr>
            <w:tcW w:w="2835" w:type="dxa"/>
            <w:noWrap w:val="0"/>
            <w:vAlign w:val="top"/>
          </w:tcPr>
          <w:p w14:paraId="4C6B7AA7">
            <w:pPr>
              <w:spacing w:line="480" w:lineRule="auto"/>
              <w:rPr>
                <w:ins w:id="53" w:author="PC" w:date="2023-08-24T08:38:00Z"/>
                <w:rFonts w:hint="eastAsia"/>
                <w:color w:val="000000"/>
                <w:sz w:val="24"/>
              </w:rPr>
            </w:pPr>
          </w:p>
        </w:tc>
        <w:tc>
          <w:tcPr>
            <w:tcW w:w="2835" w:type="dxa"/>
            <w:noWrap w:val="0"/>
            <w:vAlign w:val="top"/>
          </w:tcPr>
          <w:p w14:paraId="3F3D1CCB">
            <w:pPr>
              <w:spacing w:line="480" w:lineRule="auto"/>
              <w:rPr>
                <w:ins w:id="54" w:author="PC" w:date="2023-08-24T08:38:00Z"/>
                <w:rFonts w:hint="eastAsia"/>
                <w:color w:val="000000"/>
                <w:sz w:val="24"/>
              </w:rPr>
            </w:pPr>
          </w:p>
        </w:tc>
      </w:tr>
      <w:tr w14:paraId="4102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5F906D1B">
            <w:pPr>
              <w:spacing w:line="480" w:lineRule="auto"/>
              <w:rPr>
                <w:rFonts w:hint="eastAsia"/>
                <w:color w:val="000000"/>
                <w:sz w:val="24"/>
              </w:rPr>
            </w:pPr>
            <w:r>
              <w:rPr>
                <w:rFonts w:hint="eastAsia"/>
                <w:color w:val="000000"/>
                <w:sz w:val="24"/>
              </w:rPr>
              <w:t>临床试验研究费</w:t>
            </w:r>
          </w:p>
        </w:tc>
        <w:tc>
          <w:tcPr>
            <w:tcW w:w="2835" w:type="dxa"/>
            <w:noWrap w:val="0"/>
            <w:vAlign w:val="top"/>
          </w:tcPr>
          <w:p w14:paraId="70B1F866">
            <w:pPr>
              <w:spacing w:line="480" w:lineRule="auto"/>
              <w:rPr>
                <w:rFonts w:hint="eastAsia"/>
                <w:color w:val="000000"/>
                <w:sz w:val="24"/>
              </w:rPr>
            </w:pPr>
          </w:p>
        </w:tc>
        <w:tc>
          <w:tcPr>
            <w:tcW w:w="2835" w:type="dxa"/>
            <w:noWrap w:val="0"/>
            <w:vAlign w:val="top"/>
          </w:tcPr>
          <w:p w14:paraId="39D8C593">
            <w:pPr>
              <w:spacing w:line="480" w:lineRule="auto"/>
              <w:rPr>
                <w:rFonts w:hint="eastAsia"/>
                <w:color w:val="000000"/>
                <w:sz w:val="24"/>
              </w:rPr>
            </w:pPr>
          </w:p>
        </w:tc>
        <w:tc>
          <w:tcPr>
            <w:tcW w:w="2835" w:type="dxa"/>
            <w:noWrap w:val="0"/>
            <w:vAlign w:val="top"/>
          </w:tcPr>
          <w:p w14:paraId="09F5A392">
            <w:pPr>
              <w:spacing w:line="480" w:lineRule="auto"/>
              <w:rPr>
                <w:rFonts w:hint="eastAsia"/>
                <w:color w:val="000000"/>
                <w:sz w:val="24"/>
              </w:rPr>
            </w:pPr>
          </w:p>
        </w:tc>
        <w:tc>
          <w:tcPr>
            <w:tcW w:w="2835" w:type="dxa"/>
            <w:noWrap w:val="0"/>
            <w:vAlign w:val="top"/>
          </w:tcPr>
          <w:p w14:paraId="5135947F">
            <w:pPr>
              <w:spacing w:line="480" w:lineRule="auto"/>
              <w:rPr>
                <w:rFonts w:hint="eastAsia"/>
                <w:color w:val="000000"/>
                <w:sz w:val="24"/>
              </w:rPr>
            </w:pPr>
          </w:p>
        </w:tc>
      </w:tr>
      <w:tr w14:paraId="4016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4BE19B27">
            <w:pPr>
              <w:spacing w:line="480" w:lineRule="auto"/>
              <w:rPr>
                <w:rFonts w:hint="eastAsia"/>
                <w:color w:val="000000"/>
                <w:sz w:val="24"/>
              </w:rPr>
            </w:pPr>
            <w:r>
              <w:rPr>
                <w:rFonts w:hint="eastAsia"/>
                <w:color w:val="000000"/>
                <w:sz w:val="24"/>
              </w:rPr>
              <w:t>临床试验劳务费</w:t>
            </w:r>
          </w:p>
        </w:tc>
        <w:tc>
          <w:tcPr>
            <w:tcW w:w="2835" w:type="dxa"/>
            <w:noWrap w:val="0"/>
            <w:vAlign w:val="top"/>
          </w:tcPr>
          <w:p w14:paraId="626325E6">
            <w:pPr>
              <w:spacing w:line="480" w:lineRule="auto"/>
              <w:rPr>
                <w:rFonts w:hint="eastAsia"/>
                <w:color w:val="000000"/>
                <w:sz w:val="24"/>
              </w:rPr>
            </w:pPr>
          </w:p>
        </w:tc>
        <w:tc>
          <w:tcPr>
            <w:tcW w:w="2835" w:type="dxa"/>
            <w:noWrap w:val="0"/>
            <w:vAlign w:val="top"/>
          </w:tcPr>
          <w:p w14:paraId="0C707270">
            <w:pPr>
              <w:spacing w:line="480" w:lineRule="auto"/>
              <w:rPr>
                <w:rFonts w:hint="eastAsia"/>
                <w:color w:val="000000"/>
                <w:sz w:val="24"/>
              </w:rPr>
            </w:pPr>
          </w:p>
        </w:tc>
        <w:tc>
          <w:tcPr>
            <w:tcW w:w="2835" w:type="dxa"/>
            <w:noWrap w:val="0"/>
            <w:vAlign w:val="top"/>
          </w:tcPr>
          <w:p w14:paraId="6BD2485D">
            <w:pPr>
              <w:spacing w:line="480" w:lineRule="auto"/>
              <w:rPr>
                <w:rFonts w:hint="eastAsia"/>
                <w:color w:val="000000"/>
                <w:sz w:val="24"/>
              </w:rPr>
            </w:pPr>
          </w:p>
        </w:tc>
        <w:tc>
          <w:tcPr>
            <w:tcW w:w="2835" w:type="dxa"/>
            <w:noWrap w:val="0"/>
            <w:vAlign w:val="top"/>
          </w:tcPr>
          <w:p w14:paraId="4BAC0487">
            <w:pPr>
              <w:spacing w:line="480" w:lineRule="auto"/>
              <w:rPr>
                <w:rFonts w:hint="eastAsia"/>
                <w:color w:val="000000"/>
                <w:sz w:val="24"/>
              </w:rPr>
            </w:pPr>
          </w:p>
        </w:tc>
      </w:tr>
      <w:tr w14:paraId="23BA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1C069A64">
            <w:pPr>
              <w:spacing w:line="480" w:lineRule="auto"/>
              <w:rPr>
                <w:rFonts w:hint="eastAsia"/>
                <w:color w:val="000000"/>
                <w:sz w:val="24"/>
              </w:rPr>
            </w:pPr>
            <w:r>
              <w:rPr>
                <w:rFonts w:hint="eastAsia"/>
                <w:color w:val="000000"/>
                <w:sz w:val="24"/>
              </w:rPr>
              <w:t>受试者补助</w:t>
            </w:r>
          </w:p>
        </w:tc>
        <w:tc>
          <w:tcPr>
            <w:tcW w:w="2835" w:type="dxa"/>
            <w:noWrap w:val="0"/>
            <w:vAlign w:val="top"/>
          </w:tcPr>
          <w:p w14:paraId="0A5CEAD3">
            <w:pPr>
              <w:spacing w:line="480" w:lineRule="auto"/>
              <w:rPr>
                <w:rFonts w:hint="eastAsia"/>
                <w:color w:val="000000"/>
                <w:sz w:val="24"/>
              </w:rPr>
            </w:pPr>
          </w:p>
        </w:tc>
        <w:tc>
          <w:tcPr>
            <w:tcW w:w="2835" w:type="dxa"/>
            <w:noWrap w:val="0"/>
            <w:vAlign w:val="top"/>
          </w:tcPr>
          <w:p w14:paraId="610ED4CC">
            <w:pPr>
              <w:spacing w:line="480" w:lineRule="auto"/>
              <w:rPr>
                <w:rFonts w:hint="eastAsia"/>
                <w:color w:val="000000"/>
                <w:sz w:val="24"/>
              </w:rPr>
            </w:pPr>
          </w:p>
        </w:tc>
        <w:tc>
          <w:tcPr>
            <w:tcW w:w="2835" w:type="dxa"/>
            <w:noWrap w:val="0"/>
            <w:vAlign w:val="top"/>
          </w:tcPr>
          <w:p w14:paraId="407C6948">
            <w:pPr>
              <w:spacing w:line="480" w:lineRule="auto"/>
              <w:rPr>
                <w:rFonts w:hint="eastAsia"/>
                <w:color w:val="000000"/>
                <w:sz w:val="24"/>
              </w:rPr>
            </w:pPr>
          </w:p>
        </w:tc>
        <w:tc>
          <w:tcPr>
            <w:tcW w:w="2835" w:type="dxa"/>
            <w:noWrap w:val="0"/>
            <w:vAlign w:val="top"/>
          </w:tcPr>
          <w:p w14:paraId="49573E75">
            <w:pPr>
              <w:spacing w:line="480" w:lineRule="auto"/>
              <w:rPr>
                <w:rFonts w:hint="eastAsia"/>
                <w:color w:val="000000"/>
                <w:sz w:val="24"/>
              </w:rPr>
            </w:pPr>
          </w:p>
        </w:tc>
      </w:tr>
      <w:tr w14:paraId="06C4E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4ABB631D">
            <w:pPr>
              <w:spacing w:line="480" w:lineRule="auto"/>
              <w:rPr>
                <w:rFonts w:hint="eastAsia"/>
                <w:color w:val="000000"/>
                <w:sz w:val="24"/>
              </w:rPr>
            </w:pPr>
            <w:r>
              <w:rPr>
                <w:rFonts w:hint="eastAsia"/>
                <w:color w:val="000000"/>
                <w:sz w:val="24"/>
              </w:rPr>
              <w:t>医院管理费</w:t>
            </w:r>
          </w:p>
        </w:tc>
        <w:tc>
          <w:tcPr>
            <w:tcW w:w="2835" w:type="dxa"/>
            <w:noWrap w:val="0"/>
            <w:vAlign w:val="top"/>
          </w:tcPr>
          <w:p w14:paraId="432F152D">
            <w:pPr>
              <w:spacing w:line="480" w:lineRule="auto"/>
              <w:rPr>
                <w:rFonts w:hint="eastAsia"/>
                <w:color w:val="000000"/>
                <w:sz w:val="24"/>
              </w:rPr>
            </w:pPr>
          </w:p>
        </w:tc>
        <w:tc>
          <w:tcPr>
            <w:tcW w:w="2835" w:type="dxa"/>
            <w:noWrap w:val="0"/>
            <w:vAlign w:val="top"/>
          </w:tcPr>
          <w:p w14:paraId="067C6F0C">
            <w:pPr>
              <w:spacing w:line="480" w:lineRule="auto"/>
              <w:rPr>
                <w:rFonts w:hint="eastAsia"/>
                <w:color w:val="000000"/>
                <w:sz w:val="24"/>
              </w:rPr>
            </w:pPr>
          </w:p>
        </w:tc>
        <w:tc>
          <w:tcPr>
            <w:tcW w:w="2835" w:type="dxa"/>
            <w:noWrap w:val="0"/>
            <w:vAlign w:val="top"/>
          </w:tcPr>
          <w:p w14:paraId="5B4CC8AA">
            <w:pPr>
              <w:spacing w:line="480" w:lineRule="auto"/>
              <w:rPr>
                <w:rFonts w:hint="eastAsia"/>
                <w:color w:val="000000"/>
                <w:sz w:val="24"/>
              </w:rPr>
            </w:pPr>
          </w:p>
        </w:tc>
        <w:tc>
          <w:tcPr>
            <w:tcW w:w="2835" w:type="dxa"/>
            <w:noWrap w:val="0"/>
            <w:vAlign w:val="top"/>
          </w:tcPr>
          <w:p w14:paraId="508A0FCC">
            <w:pPr>
              <w:spacing w:line="480" w:lineRule="auto"/>
              <w:rPr>
                <w:rFonts w:hint="eastAsia"/>
                <w:color w:val="000000"/>
                <w:sz w:val="24"/>
              </w:rPr>
            </w:pPr>
          </w:p>
        </w:tc>
      </w:tr>
      <w:tr w14:paraId="29133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3987723B">
            <w:pPr>
              <w:spacing w:line="480" w:lineRule="auto"/>
              <w:rPr>
                <w:rFonts w:hint="eastAsia"/>
                <w:color w:val="000000"/>
                <w:sz w:val="24"/>
              </w:rPr>
            </w:pPr>
            <w:r>
              <w:rPr>
                <w:rFonts w:hint="eastAsia"/>
                <w:color w:val="000000"/>
                <w:sz w:val="24"/>
              </w:rPr>
              <w:t>税费</w:t>
            </w:r>
          </w:p>
        </w:tc>
        <w:tc>
          <w:tcPr>
            <w:tcW w:w="2835" w:type="dxa"/>
            <w:noWrap w:val="0"/>
            <w:vAlign w:val="top"/>
          </w:tcPr>
          <w:p w14:paraId="23A1FD49">
            <w:pPr>
              <w:spacing w:line="480" w:lineRule="auto"/>
              <w:rPr>
                <w:rFonts w:hint="eastAsia"/>
                <w:color w:val="000000"/>
                <w:sz w:val="24"/>
              </w:rPr>
            </w:pPr>
          </w:p>
        </w:tc>
        <w:tc>
          <w:tcPr>
            <w:tcW w:w="2835" w:type="dxa"/>
            <w:noWrap w:val="0"/>
            <w:vAlign w:val="top"/>
          </w:tcPr>
          <w:p w14:paraId="5DD2C6C5">
            <w:pPr>
              <w:spacing w:line="480" w:lineRule="auto"/>
              <w:rPr>
                <w:rFonts w:hint="eastAsia"/>
                <w:color w:val="000000"/>
                <w:sz w:val="24"/>
              </w:rPr>
            </w:pPr>
          </w:p>
        </w:tc>
        <w:tc>
          <w:tcPr>
            <w:tcW w:w="2835" w:type="dxa"/>
            <w:noWrap w:val="0"/>
            <w:vAlign w:val="top"/>
          </w:tcPr>
          <w:p w14:paraId="469DCE2A">
            <w:pPr>
              <w:spacing w:line="480" w:lineRule="auto"/>
              <w:rPr>
                <w:rFonts w:hint="eastAsia"/>
                <w:color w:val="000000"/>
                <w:sz w:val="24"/>
              </w:rPr>
            </w:pPr>
          </w:p>
        </w:tc>
        <w:tc>
          <w:tcPr>
            <w:tcW w:w="2835" w:type="dxa"/>
            <w:noWrap w:val="0"/>
            <w:vAlign w:val="top"/>
          </w:tcPr>
          <w:p w14:paraId="364EDA4C">
            <w:pPr>
              <w:spacing w:line="480" w:lineRule="auto"/>
              <w:rPr>
                <w:rFonts w:hint="eastAsia"/>
                <w:color w:val="000000"/>
                <w:sz w:val="24"/>
              </w:rPr>
            </w:pPr>
          </w:p>
        </w:tc>
      </w:tr>
      <w:tr w14:paraId="7C122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00DF5F6F">
            <w:pPr>
              <w:spacing w:line="480" w:lineRule="auto"/>
              <w:rPr>
                <w:rFonts w:hint="eastAsia"/>
                <w:color w:val="1F497D"/>
                <w:sz w:val="24"/>
              </w:rPr>
            </w:pPr>
            <w:r>
              <w:rPr>
                <w:rFonts w:hint="eastAsia"/>
                <w:color w:val="1F497D"/>
                <w:sz w:val="24"/>
              </w:rPr>
              <w:t>合计</w:t>
            </w:r>
          </w:p>
        </w:tc>
        <w:tc>
          <w:tcPr>
            <w:tcW w:w="2835" w:type="dxa"/>
            <w:noWrap w:val="0"/>
            <w:vAlign w:val="top"/>
          </w:tcPr>
          <w:p w14:paraId="259F62AA">
            <w:pPr>
              <w:spacing w:line="480" w:lineRule="auto"/>
              <w:rPr>
                <w:rFonts w:hint="eastAsia"/>
                <w:color w:val="1F497D"/>
                <w:sz w:val="24"/>
              </w:rPr>
            </w:pPr>
          </w:p>
        </w:tc>
        <w:tc>
          <w:tcPr>
            <w:tcW w:w="2835" w:type="dxa"/>
            <w:noWrap w:val="0"/>
            <w:vAlign w:val="top"/>
          </w:tcPr>
          <w:p w14:paraId="4A2DDFC9">
            <w:pPr>
              <w:spacing w:line="480" w:lineRule="auto"/>
              <w:rPr>
                <w:rFonts w:hint="eastAsia"/>
                <w:color w:val="1F497D"/>
                <w:sz w:val="24"/>
              </w:rPr>
            </w:pPr>
          </w:p>
        </w:tc>
        <w:tc>
          <w:tcPr>
            <w:tcW w:w="2835" w:type="dxa"/>
            <w:noWrap w:val="0"/>
            <w:vAlign w:val="top"/>
          </w:tcPr>
          <w:p w14:paraId="3525B239">
            <w:pPr>
              <w:spacing w:line="480" w:lineRule="auto"/>
              <w:rPr>
                <w:rFonts w:hint="eastAsia"/>
                <w:color w:val="1F497D"/>
                <w:sz w:val="24"/>
              </w:rPr>
            </w:pPr>
          </w:p>
        </w:tc>
        <w:tc>
          <w:tcPr>
            <w:tcW w:w="2835" w:type="dxa"/>
            <w:noWrap w:val="0"/>
            <w:vAlign w:val="top"/>
          </w:tcPr>
          <w:p w14:paraId="5D296EE7">
            <w:pPr>
              <w:spacing w:line="480" w:lineRule="auto"/>
              <w:rPr>
                <w:rFonts w:hint="eastAsia"/>
                <w:color w:val="1F497D"/>
                <w:sz w:val="24"/>
              </w:rPr>
            </w:pPr>
          </w:p>
        </w:tc>
      </w:tr>
      <w:tr w14:paraId="4DE7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noWrap w:val="0"/>
            <w:vAlign w:val="top"/>
          </w:tcPr>
          <w:p w14:paraId="04496572">
            <w:pPr>
              <w:spacing w:line="480" w:lineRule="auto"/>
              <w:rPr>
                <w:rFonts w:hint="eastAsia"/>
                <w:color w:val="1F497D"/>
                <w:sz w:val="24"/>
              </w:rPr>
            </w:pPr>
            <w:r>
              <w:rPr>
                <w:rFonts w:hint="eastAsia"/>
                <w:color w:val="1F497D"/>
                <w:sz w:val="24"/>
              </w:rPr>
              <w:t>研究资料保管费</w:t>
            </w:r>
          </w:p>
        </w:tc>
        <w:tc>
          <w:tcPr>
            <w:tcW w:w="2835" w:type="dxa"/>
            <w:noWrap w:val="0"/>
            <w:vAlign w:val="top"/>
          </w:tcPr>
          <w:p w14:paraId="5B6C54AF">
            <w:pPr>
              <w:spacing w:line="480" w:lineRule="auto"/>
              <w:rPr>
                <w:rFonts w:hint="eastAsia"/>
                <w:color w:val="1F497D"/>
                <w:sz w:val="24"/>
              </w:rPr>
            </w:pPr>
          </w:p>
        </w:tc>
        <w:tc>
          <w:tcPr>
            <w:tcW w:w="8505" w:type="dxa"/>
            <w:gridSpan w:val="3"/>
            <w:noWrap w:val="0"/>
            <w:vAlign w:val="top"/>
          </w:tcPr>
          <w:p w14:paraId="49B6A762">
            <w:pPr>
              <w:spacing w:line="480" w:lineRule="auto"/>
              <w:rPr>
                <w:rFonts w:hint="eastAsia"/>
                <w:color w:val="1F497D"/>
                <w:sz w:val="24"/>
              </w:rPr>
            </w:pPr>
            <w:r>
              <w:rPr>
                <w:rFonts w:hint="eastAsia"/>
                <w:color w:val="1F497D"/>
                <w:sz w:val="24"/>
              </w:rPr>
              <w:t>注：甲方在结清尾款时同步支付乙方保管费。</w:t>
            </w:r>
          </w:p>
        </w:tc>
      </w:tr>
    </w:tbl>
    <w:p w14:paraId="404E0CF9">
      <w:pPr>
        <w:spacing w:line="480" w:lineRule="auto"/>
        <w:ind w:left="357"/>
        <w:rPr>
          <w:rFonts w:hint="eastAsia"/>
          <w:color w:val="000000"/>
          <w:sz w:val="24"/>
        </w:rPr>
      </w:pPr>
    </w:p>
    <w:sectPr>
      <w:pgSz w:w="16838" w:h="11906" w:orient="landscape"/>
      <w:pgMar w:top="1800" w:right="1440" w:bottom="1800" w:left="144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小小" w:date="2021-11-15T18:38:00Z" w:initials="">
    <w:p w14:paraId="62F99F78">
      <w:pPr>
        <w:pStyle w:val="3"/>
        <w:rPr>
          <w:rFonts w:hint="eastAsia"/>
        </w:rPr>
      </w:pPr>
      <w:r>
        <w:rPr>
          <w:rFonts w:hint="eastAsia"/>
        </w:rPr>
        <w:t>如不涉及删除表格这部分内容</w:t>
      </w:r>
    </w:p>
  </w:comment>
  <w:comment w:id="1" w:author="小小" w:date="2021-06-11T16:56:00Z" w:initials="">
    <w:p w14:paraId="593A9E55">
      <w:pPr>
        <w:pStyle w:val="3"/>
        <w:rPr>
          <w:rFonts w:hint="eastAsia"/>
        </w:rPr>
      </w:pPr>
      <w:r>
        <w:rPr>
          <w:rFonts w:hint="eastAsia"/>
        </w:rPr>
        <w:t>研究经费所涉及的条款如试验方案不涉及或主要研究者无异议可以删除。</w:t>
      </w:r>
    </w:p>
  </w:comment>
  <w:comment w:id="2" w:author="PC" w:date="2023-08-21T11:47:00Z" w:initials="P">
    <w:p w14:paraId="2C5B28DD">
      <w:pPr>
        <w:pStyle w:val="3"/>
        <w:rPr>
          <w:rFonts w:hint="eastAsia"/>
        </w:rPr>
      </w:pPr>
      <w:r>
        <w:rPr>
          <w:rFonts w:hint="eastAsia"/>
        </w:rPr>
        <w:t>费用选价格区间</w:t>
      </w:r>
      <w:r>
        <w:t>的某一</w:t>
      </w:r>
      <w:r>
        <w:rPr>
          <w:rFonts w:hint="eastAsia"/>
        </w:rPr>
        <w:t>项金额</w:t>
      </w:r>
      <w:r>
        <w:t>即可</w:t>
      </w:r>
    </w:p>
  </w:comment>
  <w:comment w:id="3" w:author="PC" w:date="2024-04-30T08:36:00Z" w:initials="P">
    <w:p w14:paraId="15B4D7B8">
      <w:pPr>
        <w:pStyle w:val="3"/>
        <w:rPr>
          <w:rFonts w:hint="eastAsia"/>
        </w:rPr>
      </w:pPr>
      <w:r>
        <w:rPr>
          <w:rFonts w:hint="eastAsia"/>
        </w:rPr>
        <w:t>包含</w:t>
      </w:r>
      <w:r>
        <w:t>住院费</w:t>
      </w:r>
      <w:r>
        <w:rPr>
          <w:rFonts w:hint="eastAsia"/>
        </w:rPr>
        <w:t>、</w:t>
      </w:r>
      <w:r>
        <w:t>护理费、</w:t>
      </w:r>
      <w:r>
        <w:rPr>
          <w:rFonts w:hint="eastAsia"/>
        </w:rPr>
        <w:t>患者预处理</w:t>
      </w:r>
      <w:r>
        <w:t>等</w:t>
      </w:r>
      <w:r>
        <w:rPr>
          <w:rFonts w:hint="eastAsia"/>
        </w:rPr>
        <w:t>费用</w:t>
      </w:r>
    </w:p>
  </w:comment>
  <w:comment w:id="4" w:author="PC" w:date="2023-08-24T08:44:00Z" w:initials="P">
    <w:p w14:paraId="4B43FEC7">
      <w:pPr>
        <w:pStyle w:val="3"/>
        <w:rPr>
          <w:rFonts w:hint="eastAsia"/>
        </w:rPr>
      </w:pPr>
      <w:r>
        <w:rPr>
          <w:rFonts w:hint="eastAsia"/>
        </w:rPr>
        <w:t>该部分费用为G</w:t>
      </w:r>
      <w:r>
        <w:t>CP</w:t>
      </w:r>
      <w:r>
        <w:rPr>
          <w:rFonts w:hint="eastAsia"/>
        </w:rPr>
        <w:t>中心病房费用（包含住院费</w:t>
      </w:r>
      <w:r>
        <w:t>、</w:t>
      </w:r>
      <w:r>
        <w:rPr>
          <w:rFonts w:hint="eastAsia"/>
        </w:rPr>
        <w:t>护理费</w:t>
      </w:r>
      <w:r>
        <w:t>、预处理药费等等</w:t>
      </w:r>
      <w:r>
        <w:rPr>
          <w:rFonts w:hint="eastAsia"/>
        </w:rPr>
        <w:t>）</w:t>
      </w:r>
    </w:p>
  </w:comment>
  <w:comment w:id="5" w:author="PC" w:date="2023-08-24T08:45:00Z" w:initials="P">
    <w:p w14:paraId="4DD83CC7">
      <w:pPr>
        <w:pStyle w:val="3"/>
        <w:rPr>
          <w:rFonts w:hint="eastAsia"/>
        </w:rPr>
      </w:pPr>
      <w:r>
        <w:rPr>
          <w:rFonts w:hint="eastAsia"/>
        </w:rPr>
        <w:t>涉及住院费并不在G</w:t>
      </w:r>
      <w:r>
        <w:t>CP</w:t>
      </w:r>
      <w:r>
        <w:rPr>
          <w:rFonts w:hint="eastAsia"/>
        </w:rPr>
        <w:t>中心病房随访的项目，按照此标准核算费用，按照实际发生的费用向受试者报销。</w:t>
      </w:r>
    </w:p>
  </w:comment>
  <w:comment w:id="6" w:author="小小" w:date="2021-11-15T18:42:00Z" w:initials="">
    <w:p w14:paraId="4BDBA989">
      <w:pPr>
        <w:pStyle w:val="3"/>
        <w:rPr>
          <w:rFonts w:hint="eastAsia"/>
        </w:rPr>
      </w:pPr>
      <w:r>
        <w:rPr>
          <w:rFonts w:hint="eastAsia"/>
        </w:rPr>
        <w:t>如不涉及请删除。</w:t>
      </w:r>
    </w:p>
  </w:comment>
  <w:comment w:id="7" w:author="PC" w:date="2023-08-21T12:06:00Z" w:initials="P">
    <w:p w14:paraId="4028BBFF">
      <w:pPr>
        <w:pStyle w:val="3"/>
        <w:rPr>
          <w:rFonts w:hint="eastAsia"/>
        </w:rPr>
      </w:pPr>
      <w:r>
        <w:rPr>
          <w:rFonts w:hint="eastAsia"/>
        </w:rPr>
        <w:t>选择</w:t>
      </w:r>
      <w:r>
        <w:t>价格区间的某一项金额即可</w:t>
      </w:r>
    </w:p>
  </w:comment>
  <w:comment w:id="8" w:author="PC" w:date="2023-08-24T08:51:00Z" w:initials="P">
    <w:p w14:paraId="2EC5EBCF">
      <w:pPr>
        <w:pStyle w:val="3"/>
        <w:rPr>
          <w:rFonts w:hint="eastAsia"/>
        </w:rPr>
      </w:pPr>
      <w:r>
        <w:rPr>
          <w:rFonts w:hint="eastAsia"/>
        </w:rPr>
        <w:t>包含所有费用包括管理费、税费</w:t>
      </w:r>
    </w:p>
  </w:comment>
  <w:comment w:id="9" w:author="PC" w:date="2022-08-04T18:02:00Z" w:initials="P">
    <w:p w14:paraId="4796BD37">
      <w:pPr>
        <w:pStyle w:val="3"/>
        <w:rPr>
          <w:rFonts w:hint="eastAsia"/>
        </w:rPr>
      </w:pPr>
      <w:r>
        <w:rPr>
          <w:rFonts w:hint="eastAsia"/>
        </w:rPr>
        <w:t>合同</w:t>
      </w:r>
      <w:r>
        <w:t>份数不允许修改</w:t>
      </w:r>
    </w:p>
  </w:comment>
  <w:comment w:id="10" w:author="小小" w:date="2021-11-16T09:37:00Z" w:initials="">
    <w:p w14:paraId="596F90CA">
      <w:pPr>
        <w:pStyle w:val="3"/>
        <w:rPr>
          <w:rFonts w:hint="eastAsia"/>
        </w:rPr>
      </w:pPr>
      <w:r>
        <w:rPr>
          <w:rFonts w:hint="eastAsia"/>
        </w:rPr>
        <w:t>如不涉及请删除</w:t>
      </w:r>
    </w:p>
  </w:comment>
  <w:comment w:id="11" w:author="小小" w:date="2021-07-20T16:17:00Z" w:initials="">
    <w:p w14:paraId="75B5ED6C">
      <w:pPr>
        <w:pStyle w:val="3"/>
      </w:pPr>
      <w:r>
        <w:rPr>
          <w:rFonts w:hint="eastAsia"/>
        </w:rPr>
        <w:t>本项检查为我院病人入院基本检查，请申办方在方案要求的基础上，增加本项检查。涉及的检查最好按照套餐进行检查和结算，费用不清楚可以找研究者上我院his系统查询。</w:t>
      </w:r>
    </w:p>
  </w:comment>
  <w:comment w:id="12" w:author="小小" w:date="2021-11-15T18:45:00Z" w:initials="">
    <w:p w14:paraId="37EF7054">
      <w:pPr>
        <w:pStyle w:val="3"/>
        <w:rPr>
          <w:rFonts w:hint="eastAsia"/>
        </w:rPr>
      </w:pPr>
      <w:r>
        <w:rPr>
          <w:rFonts w:hint="eastAsia"/>
        </w:rPr>
        <w:t>根据方案随访情况初步计算受试者每次可能涉及的检查以及采血管的使用次数和数量，最后按照实际发生例数结算。</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2F99F78" w15:done="0"/>
  <w15:commentEx w15:paraId="593A9E55" w15:done="0"/>
  <w15:commentEx w15:paraId="2C5B28DD" w15:done="0"/>
  <w15:commentEx w15:paraId="15B4D7B8" w15:done="0"/>
  <w15:commentEx w15:paraId="4B43FEC7" w15:done="0"/>
  <w15:commentEx w15:paraId="4DD83CC7" w15:done="0"/>
  <w15:commentEx w15:paraId="4BDBA989" w15:done="0"/>
  <w15:commentEx w15:paraId="4028BBFF" w15:done="0"/>
  <w15:commentEx w15:paraId="2EC5EBCF" w15:done="0"/>
  <w15:commentEx w15:paraId="4796BD37" w15:done="0"/>
  <w15:commentEx w15:paraId="596F90CA" w15:done="0"/>
  <w15:commentEx w15:paraId="75B5ED6C" w15:done="0"/>
  <w15:commentEx w15:paraId="37EF705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Helvetica Neue">
    <w:altName w:val="Times New Roman"/>
    <w:panose1 w:val="00000000000000000000"/>
    <w:charset w:val="00"/>
    <w:family w:val="auto"/>
    <w:pitch w:val="default"/>
    <w:sig w:usb0="00000000" w:usb1="00000000" w:usb2="00000010" w:usb3="00000000" w:csb0="0000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CB0BF">
    <w:pPr>
      <w:pStyle w:val="6"/>
      <w:jc w:val="center"/>
      <w:rPr>
        <w:rStyle w:val="12"/>
      </w:rPr>
    </w:pPr>
    <w:r>
      <w:rPr>
        <w:rFonts w:hint="eastAsia"/>
      </w:rPr>
      <w:t>第</w:t>
    </w:r>
    <w:r>
      <w:fldChar w:fldCharType="begin"/>
    </w:r>
    <w:r>
      <w:rPr>
        <w:rStyle w:val="12"/>
      </w:rPr>
      <w:instrText xml:space="preserve"> PAGE </w:instrText>
    </w:r>
    <w:r>
      <w:fldChar w:fldCharType="separate"/>
    </w:r>
    <w:r>
      <w:rPr>
        <w:rStyle w:val="12"/>
        <w:lang/>
      </w:rPr>
      <w:t>1</w:t>
    </w:r>
    <w:r>
      <w:fldChar w:fldCharType="end"/>
    </w:r>
    <w:r>
      <w:rPr>
        <w:rStyle w:val="12"/>
        <w:rFonts w:hint="eastAsia"/>
      </w:rPr>
      <w:t>页/共</w:t>
    </w:r>
    <w:r>
      <w:fldChar w:fldCharType="begin"/>
    </w:r>
    <w:r>
      <w:rPr>
        <w:rStyle w:val="12"/>
      </w:rPr>
      <w:instrText xml:space="preserve"> NUMPAGES </w:instrText>
    </w:r>
    <w:r>
      <w:fldChar w:fldCharType="separate"/>
    </w:r>
    <w:r>
      <w:rPr>
        <w:rStyle w:val="12"/>
        <w:lang/>
      </w:rPr>
      <w:t>11</w:t>
    </w:r>
    <w:r>
      <w:fldChar w:fldCharType="end"/>
    </w:r>
    <w:r>
      <w:rPr>
        <w:rStyle w:val="12"/>
        <w:rFonts w:hint="eastAsia"/>
      </w:rPr>
      <w:t>页</w:t>
    </w:r>
  </w:p>
  <w:p w14:paraId="619077D2">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3CC87">
    <w:pPr>
      <w:pStyle w:val="6"/>
      <w:framePr w:wrap="around" w:vAnchor="text" w:hAnchor="margin" w:xAlign="center" w:y="1"/>
      <w:rPr>
        <w:rStyle w:val="12"/>
      </w:rPr>
    </w:pPr>
    <w:r>
      <w:fldChar w:fldCharType="begin"/>
    </w:r>
    <w:r>
      <w:rPr>
        <w:rStyle w:val="12"/>
      </w:rPr>
      <w:instrText xml:space="preserve">PAGE  </w:instrText>
    </w:r>
    <w:r>
      <w:fldChar w:fldCharType="end"/>
    </w:r>
  </w:p>
  <w:p w14:paraId="57FE3004">
    <w:pPr>
      <w:pStyle w:val="6"/>
    </w:pPr>
    <w:r>
      <w:fldChar w:fldCharType="begin"/>
    </w:r>
    <w:r>
      <w:instrText xml:space="preserve"> DOCPROPERTY DOCXDOCID DMS=InterwovenIManage Format=&lt;&lt;NUM&gt;&gt;_&lt;&lt;VER&gt;&gt; PRESERVELOCATION \* MERGEFORMAT </w:instrText>
    </w:r>
    <w:r>
      <w:fldChar w:fldCharType="separate"/>
    </w:r>
    <w:r>
      <w:t>103848379_4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30091">
    <w:pPr>
      <w:pStyle w:val="6"/>
    </w:pPr>
    <w:r>
      <w:fldChar w:fldCharType="begin"/>
    </w:r>
    <w:r>
      <w:instrText xml:space="preserve"> DOCPROPERTY DOCXDOCID DMS=InterwovenIManage Format=&lt;&lt;NUM&gt;&gt;_&lt;&lt;VER&gt;&gt; PRESERVELOCATION \* MERGEFORMAT </w:instrText>
    </w:r>
    <w:r>
      <w:fldChar w:fldCharType="separate"/>
    </w:r>
    <w:r>
      <w:t>103848379_4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0BEC5">
    <w:pPr>
      <w:pStyle w:val="6"/>
      <w:jc w:val="center"/>
    </w:pPr>
    <w:r>
      <w:rPr>
        <w:rFonts w:hint="eastAsia"/>
      </w:rPr>
      <w:t>第</w:t>
    </w:r>
    <w:r>
      <w:fldChar w:fldCharType="begin"/>
    </w:r>
    <w:r>
      <w:rPr>
        <w:rStyle w:val="12"/>
      </w:rPr>
      <w:instrText xml:space="preserve"> PAGE </w:instrText>
    </w:r>
    <w:r>
      <w:fldChar w:fldCharType="separate"/>
    </w:r>
    <w:r>
      <w:rPr>
        <w:rStyle w:val="12"/>
        <w:lang/>
      </w:rPr>
      <w:t>6</w:t>
    </w:r>
    <w:r>
      <w:fldChar w:fldCharType="end"/>
    </w:r>
    <w:r>
      <w:rPr>
        <w:rStyle w:val="12"/>
        <w:rFonts w:hint="eastAsia"/>
      </w:rPr>
      <w:t>页/共</w:t>
    </w:r>
    <w:r>
      <w:fldChar w:fldCharType="begin"/>
    </w:r>
    <w:r>
      <w:rPr>
        <w:rStyle w:val="12"/>
      </w:rPr>
      <w:instrText xml:space="preserve"> NUMPAGES </w:instrText>
    </w:r>
    <w:r>
      <w:fldChar w:fldCharType="separate"/>
    </w:r>
    <w:r>
      <w:rPr>
        <w:rStyle w:val="12"/>
        <w:lang/>
      </w:rPr>
      <w:t>11</w:t>
    </w:r>
    <w:r>
      <w:fldChar w:fldCharType="end"/>
    </w:r>
    <w:r>
      <w:rPr>
        <w:rStyle w:val="12"/>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C25AC"/>
    <w:multiLevelType w:val="singleLevel"/>
    <w:tmpl w:val="27AC25AC"/>
    <w:lvl w:ilvl="0" w:tentative="0">
      <w:start w:val="1"/>
      <w:numFmt w:val="decimal"/>
      <w:lvlText w:val="%1．"/>
      <w:lvlJc w:val="left"/>
      <w:pPr>
        <w:tabs>
          <w:tab w:val="left" w:pos="360"/>
        </w:tabs>
        <w:ind w:left="360" w:hanging="360"/>
      </w:pPr>
      <w:rPr>
        <w:rFonts w:hint="eastAsia"/>
      </w:rPr>
    </w:lvl>
  </w:abstractNum>
  <w:abstractNum w:abstractNumId="1">
    <w:nsid w:val="61815706"/>
    <w:multiLevelType w:val="singleLevel"/>
    <w:tmpl w:val="61815706"/>
    <w:lvl w:ilvl="0" w:tentative="0">
      <w:start w:val="1"/>
      <w:numFmt w:val="decimal"/>
      <w:lvlText w:val="%1."/>
      <w:lvlJc w:val="left"/>
      <w:pPr>
        <w:tabs>
          <w:tab w:val="left" w:pos="425"/>
        </w:tabs>
        <w:ind w:left="425" w:hanging="425"/>
      </w:pPr>
    </w:lvl>
  </w:abstractNum>
  <w:abstractNum w:abstractNumId="2">
    <w:nsid w:val="7C3D08BB"/>
    <w:multiLevelType w:val="singleLevel"/>
    <w:tmpl w:val="7C3D08BB"/>
    <w:lvl w:ilvl="0" w:tentative="0">
      <w:start w:val="1"/>
      <w:numFmt w:val="decimal"/>
      <w:lvlText w:val="%1．"/>
      <w:lvlJc w:val="left"/>
      <w:pPr>
        <w:tabs>
          <w:tab w:val="left" w:pos="360"/>
        </w:tabs>
        <w:ind w:left="360" w:hanging="360"/>
      </w:pPr>
      <w:rPr>
        <w:rFonts w:hint="eastAsia"/>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小">
    <w15:presenceInfo w15:providerId="None" w15:userId="小小"/>
  </w15:person>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lY2EyZTI0NjdjNjBhYzg3ZWE3ZmI2NjEyMTk2NjYifQ=="/>
  </w:docVars>
  <w:rsids>
    <w:rsidRoot w:val="007B06AE"/>
    <w:rsid w:val="00027FC0"/>
    <w:rsid w:val="00044DC5"/>
    <w:rsid w:val="00047A4A"/>
    <w:rsid w:val="00073F77"/>
    <w:rsid w:val="000803DC"/>
    <w:rsid w:val="000D40AA"/>
    <w:rsid w:val="00100ED0"/>
    <w:rsid w:val="0016650C"/>
    <w:rsid w:val="001861F3"/>
    <w:rsid w:val="001926C7"/>
    <w:rsid w:val="001B1369"/>
    <w:rsid w:val="0025219E"/>
    <w:rsid w:val="002968A7"/>
    <w:rsid w:val="002B10DA"/>
    <w:rsid w:val="002F039C"/>
    <w:rsid w:val="002F6FB8"/>
    <w:rsid w:val="00321DC4"/>
    <w:rsid w:val="00340168"/>
    <w:rsid w:val="003C21EB"/>
    <w:rsid w:val="00453C2B"/>
    <w:rsid w:val="00455AB4"/>
    <w:rsid w:val="004A6531"/>
    <w:rsid w:val="0054456C"/>
    <w:rsid w:val="00566CFA"/>
    <w:rsid w:val="005830EE"/>
    <w:rsid w:val="005B45ED"/>
    <w:rsid w:val="0062432B"/>
    <w:rsid w:val="0064652A"/>
    <w:rsid w:val="00651A0A"/>
    <w:rsid w:val="006719A6"/>
    <w:rsid w:val="006A0C70"/>
    <w:rsid w:val="00755B5C"/>
    <w:rsid w:val="007805C9"/>
    <w:rsid w:val="007B06AE"/>
    <w:rsid w:val="008B05CF"/>
    <w:rsid w:val="008B481C"/>
    <w:rsid w:val="00916BDC"/>
    <w:rsid w:val="009332E2"/>
    <w:rsid w:val="0096067E"/>
    <w:rsid w:val="00965B18"/>
    <w:rsid w:val="00986F39"/>
    <w:rsid w:val="009B5B97"/>
    <w:rsid w:val="009C558E"/>
    <w:rsid w:val="00A0677E"/>
    <w:rsid w:val="00A355A9"/>
    <w:rsid w:val="00A60938"/>
    <w:rsid w:val="00AC7344"/>
    <w:rsid w:val="00B31BC6"/>
    <w:rsid w:val="00B5384D"/>
    <w:rsid w:val="00B61597"/>
    <w:rsid w:val="00B67D20"/>
    <w:rsid w:val="00C02F83"/>
    <w:rsid w:val="00C2243C"/>
    <w:rsid w:val="00C23E69"/>
    <w:rsid w:val="00C413F0"/>
    <w:rsid w:val="00C664AC"/>
    <w:rsid w:val="00CA2556"/>
    <w:rsid w:val="00CA4A0A"/>
    <w:rsid w:val="00CB4206"/>
    <w:rsid w:val="00CC5B4C"/>
    <w:rsid w:val="00CE24BC"/>
    <w:rsid w:val="00D72BD8"/>
    <w:rsid w:val="00DD0897"/>
    <w:rsid w:val="00DF5211"/>
    <w:rsid w:val="00E04B06"/>
    <w:rsid w:val="00E31AAA"/>
    <w:rsid w:val="00E604A9"/>
    <w:rsid w:val="00E77ABE"/>
    <w:rsid w:val="00EB1F0E"/>
    <w:rsid w:val="00EE63A0"/>
    <w:rsid w:val="00EF14C7"/>
    <w:rsid w:val="00F05626"/>
    <w:rsid w:val="00F31334"/>
    <w:rsid w:val="00F472E7"/>
    <w:rsid w:val="00F65F2F"/>
    <w:rsid w:val="00FF41C4"/>
    <w:rsid w:val="024B0D55"/>
    <w:rsid w:val="04B40FB2"/>
    <w:rsid w:val="05C462B1"/>
    <w:rsid w:val="07296026"/>
    <w:rsid w:val="074A64F8"/>
    <w:rsid w:val="08412775"/>
    <w:rsid w:val="09343278"/>
    <w:rsid w:val="0B1436A4"/>
    <w:rsid w:val="0B3805C3"/>
    <w:rsid w:val="12210983"/>
    <w:rsid w:val="12693CA5"/>
    <w:rsid w:val="13D91A17"/>
    <w:rsid w:val="15CD6664"/>
    <w:rsid w:val="16B162EC"/>
    <w:rsid w:val="17504736"/>
    <w:rsid w:val="1A546814"/>
    <w:rsid w:val="1D2E4CED"/>
    <w:rsid w:val="1EAB3CA1"/>
    <w:rsid w:val="1F6D1EA8"/>
    <w:rsid w:val="1FC26E45"/>
    <w:rsid w:val="22833DF5"/>
    <w:rsid w:val="239A6D65"/>
    <w:rsid w:val="252D6C4F"/>
    <w:rsid w:val="25BB6E12"/>
    <w:rsid w:val="26E97442"/>
    <w:rsid w:val="271213E1"/>
    <w:rsid w:val="27964BB8"/>
    <w:rsid w:val="29437344"/>
    <w:rsid w:val="2B10316E"/>
    <w:rsid w:val="31AD1F58"/>
    <w:rsid w:val="31F86409"/>
    <w:rsid w:val="34243610"/>
    <w:rsid w:val="34833D65"/>
    <w:rsid w:val="348D5816"/>
    <w:rsid w:val="34BB699E"/>
    <w:rsid w:val="36630684"/>
    <w:rsid w:val="37855F3C"/>
    <w:rsid w:val="37C62940"/>
    <w:rsid w:val="39432B9F"/>
    <w:rsid w:val="3C0B4E4A"/>
    <w:rsid w:val="3ED45738"/>
    <w:rsid w:val="42E83D2C"/>
    <w:rsid w:val="47F51FDE"/>
    <w:rsid w:val="48141B99"/>
    <w:rsid w:val="487B612D"/>
    <w:rsid w:val="488829D0"/>
    <w:rsid w:val="488F5603"/>
    <w:rsid w:val="48B855E7"/>
    <w:rsid w:val="4EB97CBC"/>
    <w:rsid w:val="4FD33C17"/>
    <w:rsid w:val="53202B43"/>
    <w:rsid w:val="577C5608"/>
    <w:rsid w:val="5BC83403"/>
    <w:rsid w:val="5BEE00AB"/>
    <w:rsid w:val="5C6F6F73"/>
    <w:rsid w:val="63666D0C"/>
    <w:rsid w:val="64D87443"/>
    <w:rsid w:val="65EC38BC"/>
    <w:rsid w:val="67987B5A"/>
    <w:rsid w:val="68195B78"/>
    <w:rsid w:val="6829352E"/>
    <w:rsid w:val="6A68118C"/>
    <w:rsid w:val="6CE252C5"/>
    <w:rsid w:val="6D126708"/>
    <w:rsid w:val="70283651"/>
    <w:rsid w:val="70536BD8"/>
    <w:rsid w:val="71EB531C"/>
    <w:rsid w:val="720E01F1"/>
    <w:rsid w:val="726B017A"/>
    <w:rsid w:val="73012179"/>
    <w:rsid w:val="74CA4688"/>
    <w:rsid w:val="75966736"/>
    <w:rsid w:val="789C73FE"/>
    <w:rsid w:val="79992562"/>
    <w:rsid w:val="7EBA31D1"/>
    <w:rsid w:val="7FF72B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annotation text"/>
    <w:basedOn w:val="1"/>
    <w:link w:val="14"/>
    <w:uiPriority w:val="0"/>
    <w:pPr>
      <w:jc w:val="left"/>
    </w:pPr>
  </w:style>
  <w:style w:type="paragraph" w:styleId="4">
    <w:name w:val="Body Text"/>
    <w:basedOn w:val="1"/>
    <w:uiPriority w:val="0"/>
    <w:pPr>
      <w:widowControl/>
      <w:tabs>
        <w:tab w:val="left" w:pos="0"/>
      </w:tabs>
      <w:jc w:val="center"/>
    </w:pPr>
    <w:rPr>
      <w:rFonts w:ascii="Arial" w:hAnsi="Arial"/>
      <w:kern w:val="0"/>
      <w:sz w:val="20"/>
      <w:szCs w:val="20"/>
    </w:r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annotation subject"/>
    <w:basedOn w:val="3"/>
    <w:next w:val="3"/>
    <w:link w:val="16"/>
    <w:uiPriority w:val="0"/>
    <w:rPr>
      <w:b/>
      <w:bCs/>
    </w:rPr>
  </w:style>
  <w:style w:type="table" w:styleId="10">
    <w:name w:val="Table Grid"/>
    <w:basedOn w:val="9"/>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uiPriority w:val="0"/>
  </w:style>
  <w:style w:type="character" w:styleId="13">
    <w:name w:val="annotation reference"/>
    <w:uiPriority w:val="0"/>
    <w:rPr>
      <w:sz w:val="21"/>
      <w:szCs w:val="21"/>
    </w:rPr>
  </w:style>
  <w:style w:type="character" w:customStyle="1" w:styleId="14">
    <w:name w:val="批注文字 字符"/>
    <w:link w:val="3"/>
    <w:uiPriority w:val="0"/>
    <w:rPr>
      <w:kern w:val="2"/>
      <w:sz w:val="21"/>
      <w:szCs w:val="24"/>
    </w:rPr>
  </w:style>
  <w:style w:type="character" w:customStyle="1" w:styleId="15">
    <w:name w:val="批注框文本 字符"/>
    <w:link w:val="5"/>
    <w:uiPriority w:val="0"/>
    <w:rPr>
      <w:kern w:val="2"/>
      <w:sz w:val="18"/>
      <w:szCs w:val="18"/>
    </w:rPr>
  </w:style>
  <w:style w:type="character" w:customStyle="1" w:styleId="16">
    <w:name w:val="批注主题 字符"/>
    <w:link w:val="8"/>
    <w:uiPriority w:val="0"/>
    <w:rPr>
      <w:b/>
      <w:bCs/>
      <w:kern w:val="2"/>
      <w:sz w:val="21"/>
      <w:szCs w:val="24"/>
    </w:rPr>
  </w:style>
  <w:style w:type="paragraph" w:customStyle="1" w:styleId="17">
    <w:name w:val="列出段落1"/>
    <w:basedOn w:val="1"/>
    <w:qFormat/>
    <w:uiPriority w:val="34"/>
    <w:pPr>
      <w:ind w:firstLine="420" w:firstLineChars="200"/>
    </w:pPr>
  </w:style>
  <w:style w:type="paragraph" w:styleId="18">
    <w:name w:val="List Paragraph"/>
    <w:basedOn w:val="1"/>
    <w:qFormat/>
    <w:uiPriority w:val="34"/>
    <w:pPr>
      <w:ind w:firstLine="420" w:firstLineChars="200"/>
    </w:pPr>
  </w:style>
  <w:style w:type="paragraph" w:styleId="19">
    <w:name w:val=""/>
    <w:hidden/>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5035</Words>
  <Characters>5246</Characters>
  <Lines>40</Lines>
  <Paragraphs>11</Paragraphs>
  <TotalTime>0</TotalTime>
  <ScaleCrop>false</ScaleCrop>
  <LinksUpToDate>false</LinksUpToDate>
  <CharactersWithSpaces>5280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小小小</cp:lastModifiedBy>
  <cp:lastPrinted>2020-09-25T07:15:00Z</cp:lastPrinted>
  <dcterms:modified xsi:type="dcterms:W3CDTF">2025-01-06T09:04:07Z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13EE31C5BDE9456E9D853C383318B89A_13</vt:lpwstr>
  </property>
</Properties>
</file>